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D5DDC" w14:textId="77777777" w:rsidR="00640AA1" w:rsidRPr="004B749E" w:rsidRDefault="0087499A">
      <w:pPr>
        <w:pBdr>
          <w:top w:val="nil"/>
          <w:left w:val="nil"/>
          <w:bottom w:val="nil"/>
          <w:right w:val="nil"/>
          <w:between w:val="nil"/>
        </w:pBdr>
        <w:tabs>
          <w:tab w:val="center" w:pos="4513"/>
          <w:tab w:val="right" w:pos="9026"/>
        </w:tabs>
        <w:spacing w:after="0"/>
        <w:rPr>
          <w:rFonts w:eastAsia="Arial"/>
          <w:b/>
          <w:color w:val="000000"/>
          <w:sz w:val="36"/>
          <w:szCs w:val="36"/>
        </w:rPr>
      </w:pPr>
      <w:r w:rsidRPr="004B749E">
        <w:rPr>
          <w:rFonts w:eastAsia="Arial"/>
          <w:b/>
          <w:color w:val="000000"/>
          <w:sz w:val="36"/>
          <w:szCs w:val="36"/>
        </w:rPr>
        <w:t>Schedule 22 (Insurance Requirements)</w:t>
      </w:r>
    </w:p>
    <w:p w14:paraId="40E68C26" w14:textId="666DED10" w:rsidR="00640AA1" w:rsidRPr="004B749E" w:rsidRDefault="0087499A">
      <w:pPr>
        <w:pBdr>
          <w:top w:val="nil"/>
          <w:left w:val="nil"/>
          <w:bottom w:val="nil"/>
          <w:right w:val="nil"/>
          <w:between w:val="nil"/>
        </w:pBdr>
        <w:tabs>
          <w:tab w:val="left" w:pos="1134"/>
        </w:tabs>
        <w:spacing w:before="120" w:after="120"/>
        <w:jc w:val="left"/>
        <w:rPr>
          <w:rFonts w:eastAsia="Arial"/>
          <w:b/>
          <w:i/>
          <w:color w:val="000000"/>
          <w:szCs w:val="24"/>
        </w:rPr>
      </w:pPr>
      <w:r w:rsidRPr="004B749E">
        <w:rPr>
          <w:rFonts w:eastAsia="Arial"/>
          <w:b/>
          <w:i/>
          <w:color w:val="000000"/>
          <w:szCs w:val="24"/>
          <w:highlight w:val="yellow"/>
        </w:rPr>
        <w:t xml:space="preserve">[Guidance: For guidance on risk, liability and insurance generally, see paragraph 1.5 and Annex 1 of the </w:t>
      </w:r>
      <w:hyperlink r:id="rId11">
        <w:r w:rsidRPr="004B749E">
          <w:rPr>
            <w:rFonts w:eastAsia="Arial"/>
            <w:b/>
            <w:i/>
            <w:color w:val="0000FF"/>
            <w:szCs w:val="24"/>
            <w:highlight w:val="yellow"/>
            <w:u w:val="single"/>
          </w:rPr>
          <w:t>Model Services Contract Guidance on Gov.uk</w:t>
        </w:r>
      </w:hyperlink>
      <w:r w:rsidRPr="004B749E">
        <w:rPr>
          <w:rFonts w:eastAsia="Arial"/>
          <w:b/>
          <w:i/>
          <w:color w:val="000000"/>
          <w:szCs w:val="24"/>
          <w:highlight w:val="yellow"/>
        </w:rPr>
        <w:t>]</w:t>
      </w:r>
    </w:p>
    <w:p w14:paraId="679B75BA" w14:textId="77777777" w:rsidR="00640AA1" w:rsidRPr="004B749E" w:rsidRDefault="0087499A" w:rsidP="00660E9D">
      <w:pPr>
        <w:pStyle w:val="GPSL1CLAUSEHEADING"/>
        <w:rPr>
          <w:rFonts w:ascii="Arial" w:eastAsia="Arial" w:hAnsi="Arial"/>
          <w:smallCaps/>
        </w:rPr>
      </w:pPr>
      <w:r w:rsidRPr="004B749E">
        <w:rPr>
          <w:rFonts w:ascii="Arial" w:hAnsi="Arial"/>
        </w:rPr>
        <w:t>The insurance you need to have</w:t>
      </w:r>
    </w:p>
    <w:p w14:paraId="52005E4D" w14:textId="5E9EFA26" w:rsidR="00640AA1" w:rsidRPr="004B749E" w:rsidRDefault="0087499A" w:rsidP="00660E9D">
      <w:pPr>
        <w:pStyle w:val="GPSL2numberedclause"/>
        <w:rPr>
          <w:rFonts w:eastAsia="Arial"/>
        </w:rPr>
      </w:pPr>
      <w:r w:rsidRPr="004B749E">
        <w:rPr>
          <w:rFonts w:eastAsia="Arial"/>
        </w:rPr>
        <w:t>The Supplier shall take out and maintain or procure the taking out and maintenance of the insurances as set out in Annex </w:t>
      </w:r>
      <w:r w:rsidR="0061652B" w:rsidRPr="004B749E">
        <w:rPr>
          <w:rFonts w:eastAsia="Arial"/>
        </w:rPr>
        <w:fldChar w:fldCharType="begin"/>
      </w:r>
      <w:r w:rsidR="0061652B" w:rsidRPr="004B749E">
        <w:rPr>
          <w:rFonts w:eastAsia="Arial"/>
        </w:rPr>
        <w:instrText xml:space="preserve"> REF _Ref187930273 \r \h </w:instrText>
      </w:r>
      <w:r w:rsidR="004B749E">
        <w:rPr>
          <w:rFonts w:eastAsia="Arial"/>
        </w:rPr>
        <w:instrText xml:space="preserve"> \* MERGEFORMAT </w:instrText>
      </w:r>
      <w:r w:rsidR="0061652B" w:rsidRPr="004B749E">
        <w:rPr>
          <w:rFonts w:eastAsia="Arial"/>
        </w:rPr>
      </w:r>
      <w:r w:rsidR="0061652B" w:rsidRPr="004B749E">
        <w:rPr>
          <w:rFonts w:eastAsia="Arial"/>
        </w:rPr>
        <w:fldChar w:fldCharType="separate"/>
      </w:r>
      <w:r w:rsidR="0061652B" w:rsidRPr="004B749E">
        <w:rPr>
          <w:rFonts w:eastAsia="Arial"/>
        </w:rPr>
        <w:t>1</w:t>
      </w:r>
      <w:r w:rsidR="0061652B" w:rsidRPr="004B749E">
        <w:rPr>
          <w:rFonts w:eastAsia="Arial"/>
        </w:rPr>
        <w:fldChar w:fldCharType="end"/>
      </w:r>
      <w:r w:rsidR="0061652B" w:rsidRPr="004B749E">
        <w:rPr>
          <w:rFonts w:eastAsia="Arial"/>
        </w:rPr>
        <w:t xml:space="preserve"> </w:t>
      </w:r>
      <w:r w:rsidRPr="004B749E">
        <w:rPr>
          <w:rFonts w:eastAsia="Arial"/>
        </w:rPr>
        <w:t xml:space="preserve">to this Schedule and any other insurances as may be required by applicable Law (together the </w:t>
      </w:r>
      <w:r w:rsidR="00660E9D" w:rsidRPr="004B749E">
        <w:rPr>
          <w:rFonts w:eastAsia="Arial"/>
          <w:b/>
        </w:rPr>
        <w:t>"</w:t>
      </w:r>
      <w:r w:rsidRPr="004B749E">
        <w:rPr>
          <w:rFonts w:eastAsia="Arial"/>
          <w:b/>
        </w:rPr>
        <w:t>Insurances</w:t>
      </w:r>
      <w:r w:rsidR="00660E9D" w:rsidRPr="004B749E">
        <w:rPr>
          <w:rFonts w:eastAsia="Arial"/>
          <w:b/>
        </w:rPr>
        <w:t>"</w:t>
      </w:r>
      <w:r w:rsidRPr="004B749E">
        <w:rPr>
          <w:rFonts w:eastAsia="Arial"/>
        </w:rPr>
        <w:t xml:space="preserve">). The Supplier shall ensure that each of the Insurances is effective no later than the Effective Date in respect of those Insurances set out in the Annex to this Schedule and those required by applicable Law; and </w:t>
      </w:r>
    </w:p>
    <w:p w14:paraId="732E81DE" w14:textId="77777777" w:rsidR="00640AA1" w:rsidRPr="004B749E" w:rsidRDefault="0087499A" w:rsidP="00660E9D">
      <w:pPr>
        <w:pStyle w:val="GPSL2numberedclause"/>
        <w:rPr>
          <w:rFonts w:eastAsia="Arial"/>
        </w:rPr>
      </w:pPr>
      <w:r w:rsidRPr="004B749E">
        <w:rPr>
          <w:rFonts w:eastAsia="Arial"/>
        </w:rPr>
        <w:t xml:space="preserve">The Insurances shall be: </w:t>
      </w:r>
    </w:p>
    <w:p w14:paraId="5A390FF1" w14:textId="77777777" w:rsidR="00640AA1" w:rsidRPr="004B749E" w:rsidRDefault="0087499A" w:rsidP="00660E9D">
      <w:pPr>
        <w:pStyle w:val="GPSL3numberedclause"/>
        <w:rPr>
          <w:rFonts w:eastAsia="Arial"/>
        </w:rPr>
      </w:pPr>
      <w:r w:rsidRPr="004B749E">
        <w:rPr>
          <w:rFonts w:eastAsia="Arial"/>
        </w:rPr>
        <w:t xml:space="preserve">maintained in accordance with Good Industry </w:t>
      </w:r>
      <w:proofErr w:type="gramStart"/>
      <w:r w:rsidRPr="004B749E">
        <w:rPr>
          <w:rFonts w:eastAsia="Arial"/>
        </w:rPr>
        <w:t>Practice;</w:t>
      </w:r>
      <w:proofErr w:type="gramEnd"/>
      <w:r w:rsidRPr="004B749E">
        <w:rPr>
          <w:rFonts w:eastAsia="Arial"/>
        </w:rPr>
        <w:t xml:space="preserve"> </w:t>
      </w:r>
    </w:p>
    <w:p w14:paraId="5A2578C6" w14:textId="77777777" w:rsidR="00640AA1" w:rsidRPr="004B749E" w:rsidRDefault="0087499A" w:rsidP="00660E9D">
      <w:pPr>
        <w:pStyle w:val="GPSL3numberedclause"/>
        <w:rPr>
          <w:rFonts w:eastAsia="Arial"/>
        </w:rPr>
      </w:pPr>
      <w:r w:rsidRPr="004B749E">
        <w:rPr>
          <w:rFonts w:eastAsia="Arial"/>
        </w:rPr>
        <w:t xml:space="preserve">(so far as is reasonably practicable) on terms no less favourable than those generally available to a prudent contractor in respect of risks insured in the international insurance market from time to </w:t>
      </w:r>
      <w:proofErr w:type="gramStart"/>
      <w:r w:rsidRPr="004B749E">
        <w:rPr>
          <w:rFonts w:eastAsia="Arial"/>
        </w:rPr>
        <w:t>time;</w:t>
      </w:r>
      <w:proofErr w:type="gramEnd"/>
    </w:p>
    <w:p w14:paraId="6A97372B" w14:textId="77777777" w:rsidR="00640AA1" w:rsidRPr="004B749E" w:rsidRDefault="0087499A" w:rsidP="00660E9D">
      <w:pPr>
        <w:pStyle w:val="GPSL3numberedclause"/>
        <w:rPr>
          <w:rFonts w:eastAsia="Arial"/>
        </w:rPr>
      </w:pPr>
      <w:r w:rsidRPr="004B749E">
        <w:rPr>
          <w:rFonts w:eastAsia="Arial"/>
        </w:rPr>
        <w:t>taken out and maintained with insurers of good financial standing and good repute in the international insurance market; and</w:t>
      </w:r>
    </w:p>
    <w:p w14:paraId="462C5466" w14:textId="77777777" w:rsidR="00640AA1" w:rsidRPr="004B749E" w:rsidRDefault="0087499A" w:rsidP="00660E9D">
      <w:pPr>
        <w:pStyle w:val="GPSL3numberedclause"/>
        <w:rPr>
          <w:rFonts w:eastAsia="Arial"/>
        </w:rPr>
      </w:pPr>
      <w:r w:rsidRPr="004B749E">
        <w:rPr>
          <w:rFonts w:eastAsia="Arial"/>
        </w:rPr>
        <w:t>maintained until the End Date except in relation to Professional Indemnity where required under the Annex Part C which shall be maintained for at least six (6) years after the End Date.</w:t>
      </w:r>
    </w:p>
    <w:p w14:paraId="2DAE967C" w14:textId="77777777" w:rsidR="00640AA1" w:rsidRPr="004B749E" w:rsidRDefault="0087499A" w:rsidP="00660E9D">
      <w:pPr>
        <w:pStyle w:val="GPSL2numberedclause"/>
        <w:rPr>
          <w:rFonts w:eastAsia="Arial"/>
        </w:rPr>
      </w:pPr>
      <w:r w:rsidRPr="004B749E">
        <w:rPr>
          <w:rFonts w:eastAsia="Arial"/>
        </w:rPr>
        <w:t xml:space="preserve">The Supplier shall ensure that the public and products liability policy contain an indemnity to </w:t>
      </w:r>
      <w:proofErr w:type="gramStart"/>
      <w:r w:rsidRPr="004B749E">
        <w:rPr>
          <w:rFonts w:eastAsia="Arial"/>
        </w:rPr>
        <w:t>principals</w:t>
      </w:r>
      <w:proofErr w:type="gramEnd"/>
      <w:r w:rsidRPr="004B749E">
        <w:rPr>
          <w:rFonts w:eastAsia="Arial"/>
        </w:rPr>
        <w:t xml:space="preserve"> clause under which the Buyer shall be indemnified in respect of claims made against the Buyer in respect of death or bodily injury or </w:t>
      </w:r>
      <w:proofErr w:type="gramStart"/>
      <w:r w:rsidRPr="004B749E">
        <w:rPr>
          <w:rFonts w:eastAsia="Arial"/>
        </w:rPr>
        <w:t>third party</w:t>
      </w:r>
      <w:proofErr w:type="gramEnd"/>
      <w:r w:rsidRPr="004B749E">
        <w:rPr>
          <w:rFonts w:eastAsia="Arial"/>
        </w:rPr>
        <w:t xml:space="preserve"> property damage arising out of or in connection with the Deliverables and for which the Supplier is legally liable.</w:t>
      </w:r>
    </w:p>
    <w:p w14:paraId="1DCFED30" w14:textId="77777777" w:rsidR="00640AA1" w:rsidRPr="004B749E" w:rsidRDefault="0087499A" w:rsidP="00660E9D">
      <w:pPr>
        <w:pStyle w:val="GPSL1CLAUSEHEADING"/>
        <w:rPr>
          <w:rFonts w:ascii="Arial" w:hAnsi="Arial"/>
        </w:rPr>
      </w:pPr>
      <w:r w:rsidRPr="004B749E">
        <w:rPr>
          <w:rFonts w:ascii="Arial" w:hAnsi="Arial"/>
        </w:rPr>
        <w:t>How to manage the insurance</w:t>
      </w:r>
    </w:p>
    <w:p w14:paraId="4CCB119E" w14:textId="77777777" w:rsidR="00640AA1" w:rsidRPr="004B749E" w:rsidRDefault="0087499A" w:rsidP="00660E9D">
      <w:pPr>
        <w:pStyle w:val="GPSL2numberedclause"/>
        <w:rPr>
          <w:rFonts w:eastAsia="Arial"/>
        </w:rPr>
      </w:pPr>
      <w:r w:rsidRPr="004B749E">
        <w:rPr>
          <w:rFonts w:eastAsia="Arial"/>
        </w:rPr>
        <w:t>Without limiting the other provisions of this Contract, the Supplier shall:</w:t>
      </w:r>
    </w:p>
    <w:p w14:paraId="256FC9AB" w14:textId="77777777" w:rsidR="00640AA1" w:rsidRPr="004B749E" w:rsidRDefault="0087499A" w:rsidP="00660E9D">
      <w:pPr>
        <w:pStyle w:val="GPSL3numberedclause"/>
        <w:rPr>
          <w:rFonts w:eastAsia="Arial"/>
        </w:rPr>
      </w:pPr>
      <w:r w:rsidRPr="004B749E">
        <w:rPr>
          <w:rFonts w:eastAsia="Arial"/>
        </w:rPr>
        <w:t xml:space="preserve">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w:t>
      </w:r>
      <w:proofErr w:type="gramStart"/>
      <w:r w:rsidRPr="004B749E">
        <w:rPr>
          <w:rFonts w:eastAsia="Arial"/>
        </w:rPr>
        <w:t>insurers;</w:t>
      </w:r>
      <w:proofErr w:type="gramEnd"/>
    </w:p>
    <w:p w14:paraId="4C9874D8" w14:textId="77777777" w:rsidR="00640AA1" w:rsidRPr="004B749E" w:rsidRDefault="0087499A" w:rsidP="00660E9D">
      <w:pPr>
        <w:pStyle w:val="GPSL3numberedclause"/>
        <w:rPr>
          <w:rFonts w:eastAsia="Arial"/>
        </w:rPr>
      </w:pPr>
      <w:r w:rsidRPr="004B749E">
        <w:rPr>
          <w:rFonts w:eastAsia="Arial"/>
        </w:rPr>
        <w:t>promptly notify the insurers in writing of any relevant material fact under any Insurances of which the Supplier is or becomes aware; and</w:t>
      </w:r>
    </w:p>
    <w:p w14:paraId="0FC76680" w14:textId="77777777" w:rsidR="00640AA1" w:rsidRPr="004B749E" w:rsidRDefault="0087499A" w:rsidP="00660E9D">
      <w:pPr>
        <w:pStyle w:val="GPSL3numberedclause"/>
        <w:rPr>
          <w:rFonts w:eastAsia="Arial"/>
        </w:rPr>
      </w:pPr>
      <w:r w:rsidRPr="004B749E">
        <w:rPr>
          <w:rFonts w:eastAsia="Arial"/>
        </w:rPr>
        <w:t>hold all policies in respect of the Insurances and cause any insurance broker effecting the Insurances to hold any insurance slips and other evidence of placing cover representing any of the Insurances to which it is a party.</w:t>
      </w:r>
    </w:p>
    <w:p w14:paraId="6FB402C8" w14:textId="477CC5BF" w:rsidR="00640AA1" w:rsidRPr="004B749E" w:rsidRDefault="0087499A" w:rsidP="00660E9D">
      <w:pPr>
        <w:pStyle w:val="GPSL1CLAUSEHEADING"/>
        <w:rPr>
          <w:rFonts w:ascii="Arial" w:hAnsi="Arial"/>
        </w:rPr>
      </w:pPr>
      <w:r w:rsidRPr="004B749E">
        <w:rPr>
          <w:rFonts w:ascii="Arial" w:hAnsi="Arial"/>
        </w:rPr>
        <w:lastRenderedPageBreak/>
        <w:t>What happens if you aren</w:t>
      </w:r>
      <w:r w:rsidR="00660E9D" w:rsidRPr="004B749E">
        <w:rPr>
          <w:rFonts w:ascii="Arial" w:hAnsi="Arial"/>
        </w:rPr>
        <w:t>'</w:t>
      </w:r>
      <w:r w:rsidRPr="004B749E">
        <w:rPr>
          <w:rFonts w:ascii="Arial" w:hAnsi="Arial"/>
        </w:rPr>
        <w:t>t insured</w:t>
      </w:r>
    </w:p>
    <w:p w14:paraId="67DB9B07" w14:textId="77777777" w:rsidR="00640AA1" w:rsidRPr="004B749E" w:rsidRDefault="0087499A" w:rsidP="00660E9D">
      <w:pPr>
        <w:pStyle w:val="GPSL2numberedclause"/>
        <w:rPr>
          <w:rFonts w:eastAsia="Arial"/>
        </w:rPr>
      </w:pPr>
      <w:bookmarkStart w:id="0" w:name="_heading=h.gjdgxs" w:colFirst="0" w:colLast="0"/>
      <w:bookmarkEnd w:id="0"/>
      <w:r w:rsidRPr="004B749E">
        <w:rPr>
          <w:rFonts w:eastAsia="Arial"/>
        </w:rPr>
        <w:t>The Supplier shall not take any action or fail to take any action or (insofar as is reasonably within its power) permit anything to occur in relation to it which would entitle any insurer to refuse to pay any claim under any of the Insurances.</w:t>
      </w:r>
    </w:p>
    <w:p w14:paraId="6ED75CCB" w14:textId="77777777" w:rsidR="00640AA1" w:rsidRPr="004B749E" w:rsidRDefault="0087499A" w:rsidP="00660E9D">
      <w:pPr>
        <w:pStyle w:val="GPSL2numberedclause"/>
        <w:rPr>
          <w:rFonts w:eastAsia="Arial"/>
        </w:rPr>
      </w:pPr>
      <w:r w:rsidRPr="004B749E">
        <w:rPr>
          <w:rFonts w:eastAsia="Arial"/>
        </w:rPr>
        <w:t>Where the Supplier has failed to purchase or maintain any of the Insurances in full force and effect, the Buyer may elect (but shall not be obliged) following written notice to the Supplier to purchase the relevant Insurances and recover the reasonable premium and other reasonable costs incurred in connection therewith as a debt due from the Supplier.</w:t>
      </w:r>
    </w:p>
    <w:p w14:paraId="570FBE3F" w14:textId="77777777" w:rsidR="00640AA1" w:rsidRPr="004B749E" w:rsidRDefault="0087499A" w:rsidP="00660E9D">
      <w:pPr>
        <w:pStyle w:val="GPSL1CLAUSEHEADING"/>
        <w:rPr>
          <w:rFonts w:ascii="Arial" w:hAnsi="Arial"/>
        </w:rPr>
      </w:pPr>
      <w:r w:rsidRPr="004B749E">
        <w:rPr>
          <w:rFonts w:ascii="Arial" w:hAnsi="Arial"/>
        </w:rPr>
        <w:t>Evidence of insurance you must provide</w:t>
      </w:r>
    </w:p>
    <w:p w14:paraId="12026350" w14:textId="1DC383AC" w:rsidR="00640AA1" w:rsidRPr="004B749E" w:rsidRDefault="0087499A" w:rsidP="00660E9D">
      <w:pPr>
        <w:pStyle w:val="GPSL2Indent"/>
        <w:rPr>
          <w:rFonts w:eastAsia="Arial"/>
          <w:smallCaps/>
        </w:rPr>
      </w:pPr>
      <w:r w:rsidRPr="004B749E">
        <w:rPr>
          <w:rFonts w:eastAsia="Arial"/>
        </w:rPr>
        <w:t>The Supplier shall upon the Effective</w:t>
      </w:r>
      <w:r w:rsidR="00DE27E5" w:rsidRPr="004B749E">
        <w:t xml:space="preserve"> </w:t>
      </w:r>
      <w:r w:rsidRPr="004B749E">
        <w:rPr>
          <w:rFonts w:eastAsia="Arial"/>
        </w:rPr>
        <w:t xml:space="preserve">Date and within </w:t>
      </w:r>
      <w:r w:rsidR="0061652B" w:rsidRPr="004B749E">
        <w:rPr>
          <w:rFonts w:eastAsia="Arial"/>
        </w:rPr>
        <w:t>fifteen (</w:t>
      </w:r>
      <w:r w:rsidRPr="004B749E">
        <w:rPr>
          <w:rFonts w:eastAsia="Arial"/>
        </w:rPr>
        <w:t>15</w:t>
      </w:r>
      <w:r w:rsidR="0061652B" w:rsidRPr="004B749E">
        <w:rPr>
          <w:rFonts w:eastAsia="Arial"/>
        </w:rPr>
        <w:t>)</w:t>
      </w:r>
      <w:r w:rsidRPr="004B749E">
        <w:rPr>
          <w:rFonts w:eastAsia="Arial"/>
        </w:rPr>
        <w:t xml:space="preserve"> Working Days after the renewal of each of the Insurances, provide evidence, in a form satisfactory to the Buyer, that the Insurances are in force and effect and meet in full the requirements of this Schedule.</w:t>
      </w:r>
    </w:p>
    <w:p w14:paraId="00A8A12C" w14:textId="77777777" w:rsidR="00640AA1" w:rsidRPr="004B749E" w:rsidRDefault="0087499A" w:rsidP="00660E9D">
      <w:pPr>
        <w:pStyle w:val="GPSL1CLAUSEHEADING"/>
        <w:rPr>
          <w:rFonts w:ascii="Arial" w:hAnsi="Arial"/>
        </w:rPr>
      </w:pPr>
      <w:bookmarkStart w:id="1" w:name="_heading=h.3znysh7" w:colFirst="0" w:colLast="0"/>
      <w:bookmarkStart w:id="2" w:name="_Ref141085648"/>
      <w:bookmarkEnd w:id="1"/>
      <w:r w:rsidRPr="004B749E">
        <w:rPr>
          <w:rFonts w:ascii="Arial" w:hAnsi="Arial"/>
        </w:rPr>
        <w:t>Making sure you are insured to the required amount</w:t>
      </w:r>
      <w:bookmarkEnd w:id="2"/>
    </w:p>
    <w:p w14:paraId="603BD5CC" w14:textId="64B72924" w:rsidR="00640AA1" w:rsidRPr="004B749E" w:rsidRDefault="0087499A" w:rsidP="00660E9D">
      <w:pPr>
        <w:pStyle w:val="GPSL2numberedclause"/>
        <w:rPr>
          <w:rFonts w:eastAsia="Arial"/>
        </w:rPr>
      </w:pPr>
      <w:r w:rsidRPr="004B749E">
        <w:rPr>
          <w:rFonts w:eastAsia="Arial"/>
        </w:rPr>
        <w:t xml:space="preserve">The Supplier shall ensure that any Insurances which are stated to have a minimum limit </w:t>
      </w:r>
      <w:r w:rsidR="00660E9D" w:rsidRPr="004B749E">
        <w:rPr>
          <w:rFonts w:eastAsia="Arial"/>
        </w:rPr>
        <w:t>"</w:t>
      </w:r>
      <w:r w:rsidRPr="004B749E">
        <w:rPr>
          <w:rFonts w:eastAsia="Arial"/>
        </w:rPr>
        <w:t>in the aggregate</w:t>
      </w:r>
      <w:r w:rsidR="00660E9D" w:rsidRPr="004B749E">
        <w:rPr>
          <w:rFonts w:eastAsia="Arial"/>
        </w:rPr>
        <w:t>"</w:t>
      </w:r>
      <w:r w:rsidRPr="004B749E">
        <w:rPr>
          <w:rFonts w:eastAsia="Arial"/>
        </w:rPr>
        <w:t xml:space="preserve"> are maintained </w:t>
      </w:r>
      <w:bookmarkStart w:id="3" w:name="_heading=h.30j0zll" w:colFirst="0" w:colLast="0"/>
      <w:bookmarkEnd w:id="3"/>
      <w:r w:rsidRPr="004B749E">
        <w:rPr>
          <w:rFonts w:eastAsia="Arial"/>
        </w:rPr>
        <w:t>for the minimum limit of indemnity for the periods specified in this Schedule.</w:t>
      </w:r>
    </w:p>
    <w:p w14:paraId="7285D184" w14:textId="1F74EE59" w:rsidR="00640AA1" w:rsidRPr="004B749E" w:rsidRDefault="0087499A" w:rsidP="00660E9D">
      <w:pPr>
        <w:pStyle w:val="GPSL2numberedclause"/>
        <w:rPr>
          <w:rFonts w:eastAsia="Arial"/>
        </w:rPr>
      </w:pPr>
      <w:r w:rsidRPr="004B749E">
        <w:rPr>
          <w:rFonts w:eastAsia="Arial"/>
        </w:rPr>
        <w:t xml:space="preserve">Where the Supplier intends to claim under any of the Insurances  for any matters that are not related to the Deliverables and/or </w:t>
      </w:r>
      <w:r w:rsidR="00AE7224" w:rsidRPr="004B749E">
        <w:rPr>
          <w:rFonts w:eastAsia="Arial"/>
        </w:rPr>
        <w:t>this Contract</w:t>
      </w:r>
      <w:r w:rsidRPr="004B749E">
        <w:rPr>
          <w:rFonts w:eastAsia="Arial"/>
        </w:rPr>
        <w:t>, the Supplier shall, where such claim is likely to result in the level of cover available under any of the Insurances being reduced below the minimum limit of indemnity specified in this Schedule, promptly notify the Buyer and provide details of its proposed solution for maintaining the minimum limit of indemnity specified in this Schedule.</w:t>
      </w:r>
    </w:p>
    <w:p w14:paraId="12C3BB87" w14:textId="77777777" w:rsidR="00640AA1" w:rsidRPr="004B749E" w:rsidRDefault="0087499A" w:rsidP="00660E9D">
      <w:pPr>
        <w:pStyle w:val="GPSL1CLAUSEHEADING"/>
        <w:rPr>
          <w:rFonts w:ascii="Arial" w:hAnsi="Arial"/>
        </w:rPr>
      </w:pPr>
      <w:r w:rsidRPr="004B749E">
        <w:rPr>
          <w:rFonts w:ascii="Arial" w:hAnsi="Arial"/>
        </w:rPr>
        <w:t>Cancelled Insurance</w:t>
      </w:r>
    </w:p>
    <w:p w14:paraId="79FDE635" w14:textId="77777777" w:rsidR="00640AA1" w:rsidRPr="004B749E" w:rsidRDefault="0087499A" w:rsidP="00660E9D">
      <w:pPr>
        <w:pStyle w:val="GPSL2numberedclause"/>
        <w:rPr>
          <w:rFonts w:eastAsia="Arial"/>
          <w:smallCaps/>
        </w:rPr>
      </w:pPr>
      <w:r w:rsidRPr="004B749E">
        <w:rPr>
          <w:rFonts w:eastAsia="Arial"/>
        </w:rPr>
        <w:t>The Supplier shall notify the Buyer in writing at least five (5) Working Days prior to the cancellation, suspension, termination or non-renewal of any of the Insurances.</w:t>
      </w:r>
    </w:p>
    <w:p w14:paraId="1C7579FD" w14:textId="77777777" w:rsidR="00640AA1" w:rsidRPr="004B749E" w:rsidRDefault="0087499A" w:rsidP="00660E9D">
      <w:pPr>
        <w:pStyle w:val="GPSL2numberedclause"/>
        <w:rPr>
          <w:rFonts w:eastAsia="Arial"/>
          <w:smallCaps/>
        </w:rPr>
      </w:pPr>
      <w:r w:rsidRPr="004B749E">
        <w:rPr>
          <w:rFonts w:eastAsia="Arial"/>
        </w:rPr>
        <w:t>The Supplier shall ensure that nothing is done which would entitle the relevant insurer to cancel, rescind or suspend any insurance or cover, or to treat any insurance, cover or claim as voided in whole or part. The Supplier shall use all reasonable endeavours to notify the Buyer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p>
    <w:p w14:paraId="61D5A6C4" w14:textId="77777777" w:rsidR="00640AA1" w:rsidRPr="004B749E" w:rsidRDefault="0087499A" w:rsidP="00660E9D">
      <w:pPr>
        <w:pStyle w:val="GPSL1CLAUSEHEADING"/>
        <w:rPr>
          <w:rFonts w:ascii="Arial" w:hAnsi="Arial"/>
        </w:rPr>
      </w:pPr>
      <w:r w:rsidRPr="004B749E">
        <w:rPr>
          <w:rFonts w:ascii="Arial" w:hAnsi="Arial"/>
        </w:rPr>
        <w:t>Insurance claims</w:t>
      </w:r>
    </w:p>
    <w:p w14:paraId="5C6B8E75" w14:textId="6C087C83" w:rsidR="00640AA1" w:rsidRPr="004B749E" w:rsidRDefault="0087499A" w:rsidP="00660E9D">
      <w:pPr>
        <w:pStyle w:val="GPSL2numberedclause"/>
        <w:rPr>
          <w:rFonts w:eastAsia="Arial"/>
        </w:rPr>
      </w:pPr>
      <w:r w:rsidRPr="004B749E">
        <w:rPr>
          <w:rFonts w:eastAsia="Arial"/>
        </w:rPr>
        <w:t xml:space="preserve">The Supplier shall promptly notify to insurers any matter arising from, or in relation to, the Deliverables, or </w:t>
      </w:r>
      <w:r w:rsidR="00AE7224" w:rsidRPr="004B749E">
        <w:rPr>
          <w:rFonts w:eastAsia="Arial"/>
        </w:rPr>
        <w:t>this Contract</w:t>
      </w:r>
      <w:r w:rsidRPr="004B749E">
        <w:rPr>
          <w:rFonts w:eastAsia="Arial"/>
        </w:rPr>
        <w:t xml:space="preserve"> for which it may be entitled to claim under any of the Insurances.  </w:t>
      </w:r>
      <w:proofErr w:type="gramStart"/>
      <w:r w:rsidRPr="004B749E">
        <w:rPr>
          <w:rFonts w:eastAsia="Arial"/>
        </w:rPr>
        <w:t>In the event that</w:t>
      </w:r>
      <w:proofErr w:type="gramEnd"/>
      <w:r w:rsidRPr="004B749E">
        <w:rPr>
          <w:rFonts w:eastAsia="Arial"/>
        </w:rPr>
        <w:t xml:space="preserve"> the Buyer receives a </w:t>
      </w:r>
      <w:r w:rsidRPr="004B749E">
        <w:rPr>
          <w:rFonts w:eastAsia="Arial"/>
        </w:rPr>
        <w:lastRenderedPageBreak/>
        <w:t xml:space="preserve">claim relating to or arising out of </w:t>
      </w:r>
      <w:r w:rsidR="00AE7224" w:rsidRPr="004B749E">
        <w:rPr>
          <w:rFonts w:eastAsia="Arial"/>
        </w:rPr>
        <w:t>this Contract</w:t>
      </w:r>
      <w:r w:rsidRPr="004B749E">
        <w:rPr>
          <w:rFonts w:eastAsia="Arial"/>
        </w:rPr>
        <w:t xml:space="preserve"> or the Deliverables, the Supplier shall co-operate with the Buyer and assist it in dealing with such claims including without limitation providing information and documentation in a timely manner.</w:t>
      </w:r>
    </w:p>
    <w:p w14:paraId="254515DE" w14:textId="77777777" w:rsidR="00640AA1" w:rsidRPr="004B749E" w:rsidRDefault="0087499A" w:rsidP="00660E9D">
      <w:pPr>
        <w:pStyle w:val="GPSL2numberedclause"/>
        <w:rPr>
          <w:rFonts w:eastAsia="Arial"/>
        </w:rPr>
      </w:pPr>
      <w:r w:rsidRPr="004B749E">
        <w:rPr>
          <w:rFonts w:eastAsia="Arial"/>
        </w:rPr>
        <w:t xml:space="preserve">Except where the Buyer is the claimant party, the Supplier shall give the Buyer notice within twenty (20) Working Days after any insurance claim in excess of </w:t>
      </w:r>
      <w:r w:rsidRPr="004B749E">
        <w:rPr>
          <w:rFonts w:eastAsia="Arial"/>
          <w:b/>
          <w:highlight w:val="yellow"/>
        </w:rPr>
        <w:t>[£to be determined by the Buyer]</w:t>
      </w:r>
      <w:r w:rsidRPr="004B749E">
        <w:rPr>
          <w:rFonts w:eastAsia="Arial"/>
        </w:rPr>
        <w:t xml:space="preserve"> relating to or arising out of the provision of the Deliverables or this Contract on any of the Insurances or which, but for the application of the applicable policy excess, would be made on any of the Insurances and (if required by the Buyer) full details of the incident giving rise to the claim.</w:t>
      </w:r>
    </w:p>
    <w:p w14:paraId="6664A6AF" w14:textId="77777777" w:rsidR="00640AA1" w:rsidRPr="004B749E" w:rsidRDefault="0087499A" w:rsidP="00DE27E5">
      <w:pPr>
        <w:keepNext/>
        <w:pBdr>
          <w:top w:val="nil"/>
          <w:left w:val="nil"/>
          <w:bottom w:val="nil"/>
          <w:right w:val="nil"/>
          <w:between w:val="nil"/>
        </w:pBdr>
        <w:tabs>
          <w:tab w:val="left" w:pos="1134"/>
        </w:tabs>
        <w:spacing w:before="120" w:after="120"/>
        <w:ind w:left="360"/>
        <w:jc w:val="left"/>
        <w:rPr>
          <w:rFonts w:eastAsia="Arial"/>
          <w:b/>
          <w:i/>
          <w:color w:val="000000"/>
          <w:szCs w:val="24"/>
        </w:rPr>
      </w:pPr>
      <w:r w:rsidRPr="004B749E">
        <w:rPr>
          <w:rFonts w:eastAsia="Arial"/>
          <w:b/>
          <w:i/>
          <w:color w:val="000000"/>
          <w:szCs w:val="24"/>
          <w:highlight w:val="yellow"/>
        </w:rPr>
        <w:t>[Guidance: The insurance claims notification threshold should normally represent a significant or material value claim in connection with the requirement or represent an amount that would provide comfort to the Buyer that it has knowledge of claims that might impact on the Buyer.]</w:t>
      </w:r>
      <w:r w:rsidRPr="004B749E">
        <w:rPr>
          <w:rFonts w:eastAsia="Arial"/>
          <w:b/>
          <w:i/>
          <w:color w:val="000000"/>
          <w:szCs w:val="24"/>
        </w:rPr>
        <w:t xml:space="preserve"> </w:t>
      </w:r>
    </w:p>
    <w:p w14:paraId="3E5B7AE4" w14:textId="77777777" w:rsidR="00640AA1" w:rsidRPr="004B749E" w:rsidRDefault="0087499A" w:rsidP="00660E9D">
      <w:pPr>
        <w:pStyle w:val="GPSL2numberedclause"/>
        <w:rPr>
          <w:rFonts w:eastAsia="Arial"/>
        </w:rPr>
      </w:pPr>
      <w:r w:rsidRPr="004B749E">
        <w:rPr>
          <w:rFonts w:eastAsia="Arial"/>
        </w:rPr>
        <w:t>Where any Insurance requires payment of a premium, the Supplier shall be liable for and shall promptly pay such premium.</w:t>
      </w:r>
    </w:p>
    <w:p w14:paraId="56864535" w14:textId="77777777" w:rsidR="00640AA1" w:rsidRPr="004B749E" w:rsidRDefault="0087499A" w:rsidP="00660E9D">
      <w:pPr>
        <w:pStyle w:val="GPSL2numberedclause"/>
        <w:rPr>
          <w:rFonts w:eastAsia="Arial"/>
        </w:rPr>
      </w:pPr>
      <w:r w:rsidRPr="004B749E">
        <w:rPr>
          <w:rFonts w:eastAsia="Arial"/>
        </w:rPr>
        <w:t>Where any Insurance is subject to an excess or deductible below which the indemnity from insurers is excluded, the Supplier shall be liable for such excess or deductible. The Supplier shall not be entitled to recover from the Buyer any sum paid by way of excess or deductible under the Insurances whether under the terms of this Contract or otherwise.</w:t>
      </w:r>
      <w:r w:rsidRPr="004B749E">
        <w:br w:type="page"/>
      </w:r>
    </w:p>
    <w:p w14:paraId="7819EDEC" w14:textId="6BB83957" w:rsidR="00640AA1" w:rsidRPr="004B749E" w:rsidRDefault="00660E9D" w:rsidP="00660E9D">
      <w:pPr>
        <w:pStyle w:val="Annex"/>
        <w:rPr>
          <w:rFonts w:eastAsia="Arial" w:cs="Arial"/>
        </w:rPr>
      </w:pPr>
      <w:r w:rsidRPr="004B749E">
        <w:rPr>
          <w:rFonts w:eastAsia="Arial" w:cs="Arial"/>
        </w:rPr>
        <w:lastRenderedPageBreak/>
        <w:t xml:space="preserve">Annex </w:t>
      </w:r>
      <w:r w:rsidRPr="004B749E">
        <w:rPr>
          <w:rFonts w:cs="Arial"/>
          <w:szCs w:val="36"/>
        </w:rPr>
        <w:fldChar w:fldCharType="begin"/>
      </w:r>
      <w:bookmarkStart w:id="4" w:name="_Ref187930273"/>
      <w:bookmarkEnd w:id="4"/>
      <w:r w:rsidRPr="004B749E">
        <w:rPr>
          <w:rFonts w:cs="Arial"/>
          <w:szCs w:val="36"/>
        </w:rPr>
        <w:instrText xml:space="preserve"> LISTNUM  AppendixNumTemplate </w:instrText>
      </w:r>
      <w:r w:rsidRPr="004B749E">
        <w:rPr>
          <w:rFonts w:cs="Arial"/>
          <w:szCs w:val="36"/>
        </w:rPr>
        <w:fldChar w:fldCharType="end">
          <w:numberingChange w:id="5" w:author="DWF" w:date="2025-01-22T16:44:00Z" w:original="1"/>
        </w:fldChar>
      </w:r>
      <w:r w:rsidR="0087499A" w:rsidRPr="004B749E">
        <w:rPr>
          <w:rFonts w:eastAsia="Arial" w:cs="Arial"/>
        </w:rPr>
        <w:t xml:space="preserve">: </w:t>
      </w:r>
      <w:r w:rsidRPr="004B749E">
        <w:rPr>
          <w:rFonts w:eastAsia="Arial" w:cs="Arial"/>
        </w:rPr>
        <w:t>Required Insurances</w:t>
      </w:r>
    </w:p>
    <w:p w14:paraId="6CFE85B1" w14:textId="075B4F7A" w:rsidR="00640AA1" w:rsidRPr="004B749E" w:rsidRDefault="00660E9D" w:rsidP="008A19D2">
      <w:pPr>
        <w:pStyle w:val="Annex"/>
        <w:rPr>
          <w:rFonts w:eastAsia="Arial Bold" w:cs="Arial"/>
          <w:sz w:val="28"/>
        </w:rPr>
      </w:pPr>
      <w:bookmarkStart w:id="6" w:name="_Toc428197913"/>
      <w:bookmarkStart w:id="7" w:name="_Toc428198106"/>
      <w:bookmarkStart w:id="8" w:name="_Toc109283186"/>
      <w:bookmarkStart w:id="9" w:name="_Toc158120303"/>
      <w:bookmarkStart w:id="10" w:name="_Toc158120977"/>
      <w:bookmarkStart w:id="11" w:name="_Toc158121415"/>
      <w:bookmarkStart w:id="12" w:name="_Toc158121490"/>
      <w:bookmarkStart w:id="13" w:name="_Ref158471090"/>
      <w:bookmarkStart w:id="14" w:name="_Toc158794668"/>
      <w:bookmarkStart w:id="15" w:name="_Toc158797419"/>
      <w:bookmarkStart w:id="16" w:name="_Toc158797884"/>
      <w:bookmarkStart w:id="17" w:name="_Toc187931386"/>
      <w:r w:rsidRPr="004B749E">
        <w:rPr>
          <w:rFonts w:cs="Arial"/>
          <w:sz w:val="28"/>
        </w:rPr>
        <w:t xml:space="preserve">Part </w:t>
      </w:r>
      <w:r w:rsidRPr="004B749E">
        <w:rPr>
          <w:rFonts w:cs="Arial"/>
          <w:sz w:val="28"/>
        </w:rPr>
        <w:fldChar w:fldCharType="begin"/>
      </w:r>
      <w:r w:rsidRPr="004B749E">
        <w:rPr>
          <w:rFonts w:cs="Arial"/>
          <w:sz w:val="28"/>
        </w:rPr>
        <w:instrText xml:space="preserve"> LISTNUM lnpartnum </w:instrText>
      </w:r>
      <w:r w:rsidRPr="004B749E">
        <w:rPr>
          <w:rFonts w:cs="Arial"/>
          <w:sz w:val="28"/>
        </w:rPr>
        <w:fldChar w:fldCharType="end">
          <w:numberingChange w:id="18" w:author="DWF" w:date="2025-01-22T16:44:00Z" w:original="A"/>
        </w:fldChar>
      </w:r>
      <w:bookmarkEnd w:id="6"/>
      <w:bookmarkEnd w:id="7"/>
      <w:bookmarkEnd w:id="8"/>
      <w:bookmarkEnd w:id="9"/>
      <w:bookmarkEnd w:id="10"/>
      <w:bookmarkEnd w:id="11"/>
      <w:bookmarkEnd w:id="12"/>
      <w:bookmarkEnd w:id="13"/>
      <w:bookmarkEnd w:id="14"/>
      <w:bookmarkEnd w:id="15"/>
      <w:bookmarkEnd w:id="16"/>
      <w:bookmarkEnd w:id="17"/>
      <w:r w:rsidRPr="004B749E">
        <w:rPr>
          <w:rFonts w:cs="Arial"/>
          <w:sz w:val="28"/>
        </w:rPr>
        <w:t xml:space="preserve">: </w:t>
      </w:r>
      <w:r w:rsidRPr="004B749E">
        <w:rPr>
          <w:rFonts w:eastAsia="Arial Bold" w:cs="Arial"/>
          <w:sz w:val="28"/>
        </w:rPr>
        <w:t xml:space="preserve">Third Party Public </w:t>
      </w:r>
      <w:proofErr w:type="gramStart"/>
      <w:r w:rsidRPr="004B749E">
        <w:rPr>
          <w:rFonts w:eastAsia="Arial Bold" w:cs="Arial"/>
          <w:sz w:val="28"/>
        </w:rPr>
        <w:t>And</w:t>
      </w:r>
      <w:proofErr w:type="gramEnd"/>
      <w:r w:rsidRPr="004B749E">
        <w:rPr>
          <w:rFonts w:eastAsia="Arial Bold" w:cs="Arial"/>
          <w:sz w:val="28"/>
        </w:rPr>
        <w:t xml:space="preserve"> Products Liability Insurance</w:t>
      </w:r>
    </w:p>
    <w:p w14:paraId="7B5BD853" w14:textId="317EA1D7" w:rsidR="00640AA1" w:rsidRPr="004B749E" w:rsidRDefault="00DE27E5" w:rsidP="005A187F">
      <w:pPr>
        <w:pStyle w:val="GPSL1CLAUSEHEADING"/>
        <w:numPr>
          <w:ilvl w:val="0"/>
          <w:numId w:val="23"/>
        </w:numPr>
        <w:rPr>
          <w:rFonts w:ascii="Arial" w:hAnsi="Arial"/>
        </w:rPr>
      </w:pPr>
      <w:r w:rsidRPr="004B749E">
        <w:rPr>
          <w:rFonts w:ascii="Arial" w:hAnsi="Arial"/>
        </w:rPr>
        <w:t xml:space="preserve">Insured </w:t>
      </w:r>
    </w:p>
    <w:p w14:paraId="0D86E044" w14:textId="77777777" w:rsidR="00640AA1" w:rsidRPr="004B749E" w:rsidRDefault="0087499A" w:rsidP="005A187F">
      <w:pPr>
        <w:pStyle w:val="GPSL2Indent"/>
        <w:rPr>
          <w:rFonts w:eastAsia="Arial"/>
        </w:rPr>
      </w:pPr>
      <w:r w:rsidRPr="004B749E">
        <w:rPr>
          <w:rFonts w:eastAsia="Arial"/>
          <w:color w:val="000000"/>
        </w:rPr>
        <w:t>The</w:t>
      </w:r>
      <w:r w:rsidRPr="004B749E">
        <w:rPr>
          <w:rFonts w:eastAsia="Arial"/>
        </w:rPr>
        <w:t xml:space="preserve"> Supplier</w:t>
      </w:r>
    </w:p>
    <w:p w14:paraId="0A564AC7" w14:textId="77777777" w:rsidR="00640AA1" w:rsidRPr="004B749E" w:rsidRDefault="0087499A" w:rsidP="005A187F">
      <w:pPr>
        <w:pStyle w:val="GPSL1CLAUSEHEADING"/>
        <w:rPr>
          <w:rFonts w:ascii="Arial" w:hAnsi="Arial"/>
        </w:rPr>
      </w:pPr>
      <w:r w:rsidRPr="004B749E">
        <w:rPr>
          <w:rFonts w:ascii="Arial" w:hAnsi="Arial"/>
        </w:rPr>
        <w:t>Interest</w:t>
      </w:r>
    </w:p>
    <w:p w14:paraId="2B7F5F01" w14:textId="5B0E1E88" w:rsidR="00640AA1" w:rsidRPr="004B749E" w:rsidRDefault="0087499A" w:rsidP="005A187F">
      <w:pPr>
        <w:pStyle w:val="GPSL2numberedclause"/>
        <w:rPr>
          <w:rFonts w:eastAsia="Arial"/>
        </w:rPr>
      </w:pPr>
      <w:r w:rsidRPr="004B749E">
        <w:rPr>
          <w:rFonts w:eastAsia="Arial"/>
        </w:rPr>
        <w:t>To indemnify the Insured in respect of all sums which the Insured shall become legally liable to pay as damages, including claimant</w:t>
      </w:r>
      <w:r w:rsidR="00660E9D" w:rsidRPr="004B749E">
        <w:rPr>
          <w:rFonts w:eastAsia="Arial"/>
        </w:rPr>
        <w:t>'</w:t>
      </w:r>
      <w:r w:rsidRPr="004B749E">
        <w:rPr>
          <w:rFonts w:eastAsia="Arial"/>
        </w:rPr>
        <w:t>s costs and expenses, in respect of accidental:</w:t>
      </w:r>
    </w:p>
    <w:p w14:paraId="506C715E" w14:textId="77777777" w:rsidR="00640AA1" w:rsidRPr="004B749E" w:rsidRDefault="0087499A" w:rsidP="005A187F">
      <w:pPr>
        <w:pStyle w:val="GPSL3numberedclause"/>
        <w:rPr>
          <w:rFonts w:eastAsia="Arial"/>
        </w:rPr>
      </w:pPr>
      <w:r w:rsidRPr="004B749E">
        <w:rPr>
          <w:rFonts w:eastAsia="Arial"/>
          <w:color w:val="000000"/>
        </w:rPr>
        <w:t>death</w:t>
      </w:r>
      <w:r w:rsidRPr="004B749E">
        <w:rPr>
          <w:rFonts w:eastAsia="Arial"/>
        </w:rPr>
        <w:t xml:space="preserve"> or bodily injury to or sickness, illness or disease contracted by any person; and</w:t>
      </w:r>
    </w:p>
    <w:p w14:paraId="6B461257" w14:textId="77777777" w:rsidR="00640AA1" w:rsidRPr="004B749E" w:rsidRDefault="0087499A" w:rsidP="005A187F">
      <w:pPr>
        <w:pStyle w:val="GPSL3numberedclause"/>
        <w:rPr>
          <w:rFonts w:eastAsia="Arial"/>
        </w:rPr>
      </w:pPr>
      <w:r w:rsidRPr="004B749E">
        <w:rPr>
          <w:rFonts w:eastAsia="Arial"/>
          <w:color w:val="000000"/>
        </w:rPr>
        <w:t>loss</w:t>
      </w:r>
      <w:r w:rsidRPr="004B749E">
        <w:rPr>
          <w:rFonts w:eastAsia="Arial"/>
        </w:rPr>
        <w:t xml:space="preserve"> of or damage to physical </w:t>
      </w:r>
      <w:proofErr w:type="gramStart"/>
      <w:r w:rsidRPr="004B749E">
        <w:rPr>
          <w:rFonts w:eastAsia="Arial"/>
        </w:rPr>
        <w:t>property;</w:t>
      </w:r>
      <w:proofErr w:type="gramEnd"/>
    </w:p>
    <w:p w14:paraId="7A3A82B9" w14:textId="13EF7E17" w:rsidR="00640AA1" w:rsidRPr="004B749E" w:rsidRDefault="0087499A" w:rsidP="005A187F">
      <w:pPr>
        <w:pStyle w:val="GPSL3Indent"/>
        <w:rPr>
          <w:rFonts w:eastAsia="Arial"/>
        </w:rPr>
      </w:pPr>
      <w:r w:rsidRPr="004B749E">
        <w:rPr>
          <w:rFonts w:eastAsia="Arial"/>
        </w:rPr>
        <w:t xml:space="preserve">happening during the period of insurance (as specified in Paragraph </w:t>
      </w:r>
      <w:r w:rsidR="003F54A7" w:rsidRPr="004B749E">
        <w:rPr>
          <w:rFonts w:eastAsia="Arial"/>
        </w:rPr>
        <w:fldChar w:fldCharType="begin"/>
      </w:r>
      <w:r w:rsidR="003F54A7" w:rsidRPr="004B749E">
        <w:rPr>
          <w:rFonts w:eastAsia="Arial"/>
        </w:rPr>
        <w:instrText xml:space="preserve"> REF _Ref141085648 \w \h </w:instrText>
      </w:r>
      <w:r w:rsidR="004B749E">
        <w:rPr>
          <w:rFonts w:eastAsia="Arial"/>
        </w:rPr>
        <w:instrText xml:space="preserve"> \* MERGEFORMAT </w:instrText>
      </w:r>
      <w:r w:rsidR="003F54A7" w:rsidRPr="004B749E">
        <w:rPr>
          <w:rFonts w:eastAsia="Arial"/>
        </w:rPr>
      </w:r>
      <w:r w:rsidR="003F54A7" w:rsidRPr="004B749E">
        <w:rPr>
          <w:rFonts w:eastAsia="Arial"/>
        </w:rPr>
        <w:fldChar w:fldCharType="separate"/>
      </w:r>
      <w:r w:rsidR="007D5ABF" w:rsidRPr="004B749E">
        <w:rPr>
          <w:rFonts w:eastAsia="Arial"/>
        </w:rPr>
        <w:t>5</w:t>
      </w:r>
      <w:r w:rsidR="003F54A7" w:rsidRPr="004B749E">
        <w:rPr>
          <w:rFonts w:eastAsia="Arial"/>
        </w:rPr>
        <w:fldChar w:fldCharType="end"/>
      </w:r>
      <w:r w:rsidRPr="004B749E">
        <w:rPr>
          <w:rFonts w:eastAsia="Arial"/>
        </w:rPr>
        <w:t>) and arising out of or in connection with the provision of the Deliverables and in connection with this Contract.</w:t>
      </w:r>
    </w:p>
    <w:p w14:paraId="31B5DB6F" w14:textId="77777777" w:rsidR="00640AA1" w:rsidRPr="004B749E" w:rsidRDefault="0087499A" w:rsidP="005A187F">
      <w:pPr>
        <w:pStyle w:val="GPSL1CLAUSEHEADING"/>
        <w:rPr>
          <w:rFonts w:ascii="Arial" w:hAnsi="Arial"/>
        </w:rPr>
      </w:pPr>
      <w:r w:rsidRPr="004B749E">
        <w:rPr>
          <w:rFonts w:ascii="Arial" w:hAnsi="Arial"/>
        </w:rPr>
        <w:t>Limit of indemnity</w:t>
      </w:r>
    </w:p>
    <w:p w14:paraId="28AFFE47" w14:textId="43F2050C" w:rsidR="00640AA1" w:rsidRPr="004B749E" w:rsidRDefault="0058361A" w:rsidP="005A187F">
      <w:pPr>
        <w:pStyle w:val="GPSL2numberedclause"/>
        <w:rPr>
          <w:rFonts w:eastAsia="Arial"/>
        </w:rPr>
      </w:pPr>
      <w:ins w:id="19" w:author="Tim Harris" w:date="2025-06-11T15:35:00Z" w16du:dateUtc="2025-06-11T14:35:00Z">
        <w:r w:rsidRPr="0058361A">
          <w:rPr>
            <w:rFonts w:eastAsia="Arial"/>
            <w:color w:val="000000"/>
          </w:rPr>
          <w:t>Not less than £10,000,000 in respect of any one occurrence, the number of occurrences being unlimited in any annual policy period, and £10,000,000 in the aggregate per annum in respect of products and pollution liability</w:t>
        </w:r>
        <w:r w:rsidRPr="0058361A" w:rsidDel="0058361A">
          <w:rPr>
            <w:rFonts w:eastAsia="Arial"/>
            <w:color w:val="000000"/>
          </w:rPr>
          <w:t xml:space="preserve"> </w:t>
        </w:r>
      </w:ins>
      <w:del w:id="20" w:author="Tim Harris" w:date="2025-06-11T15:35:00Z" w16du:dateUtc="2025-06-11T14:35:00Z">
        <w:r w:rsidR="0087499A" w:rsidRPr="004B749E" w:rsidDel="0058361A">
          <w:rPr>
            <w:rFonts w:eastAsia="Arial"/>
            <w:color w:val="000000"/>
          </w:rPr>
          <w:delText>Not</w:delText>
        </w:r>
        <w:r w:rsidR="0087499A" w:rsidRPr="004B749E" w:rsidDel="0058361A">
          <w:rPr>
            <w:rFonts w:eastAsia="Arial"/>
          </w:rPr>
          <w:delText xml:space="preserve"> less than </w:delText>
        </w:r>
        <w:r w:rsidR="0087499A" w:rsidRPr="004B749E" w:rsidDel="0058361A">
          <w:rPr>
            <w:rFonts w:eastAsia="Arial"/>
            <w:bCs/>
            <w:highlight w:val="yellow"/>
          </w:rPr>
          <w:delText>£[to be determined by the Buyer]</w:delText>
        </w:r>
        <w:r w:rsidR="0087499A" w:rsidRPr="004B749E" w:rsidDel="0058361A">
          <w:rPr>
            <w:rFonts w:eastAsia="Arial"/>
          </w:rPr>
          <w:delText xml:space="preserve"> in respect of any one occurrence, the number of occurrences being unlimited in any annual policy period, but </w:delText>
        </w:r>
        <w:r w:rsidR="0087499A" w:rsidRPr="004B749E" w:rsidDel="0058361A">
          <w:rPr>
            <w:rFonts w:eastAsia="Arial"/>
            <w:bCs/>
            <w:highlight w:val="yellow"/>
          </w:rPr>
          <w:delText>£[to be determined by the Buyer]</w:delText>
        </w:r>
        <w:r w:rsidR="0087499A" w:rsidRPr="004B749E" w:rsidDel="0058361A">
          <w:rPr>
            <w:rFonts w:eastAsia="Arial"/>
            <w:bCs/>
          </w:rPr>
          <w:delText xml:space="preserve"> </w:delText>
        </w:r>
        <w:r w:rsidR="0087499A" w:rsidRPr="004B749E" w:rsidDel="0058361A">
          <w:rPr>
            <w:rFonts w:eastAsia="Arial"/>
          </w:rPr>
          <w:delText xml:space="preserve">in the aggregate per annum in respect of products and pollution liability </w:delText>
        </w:r>
      </w:del>
      <w:r w:rsidR="0087499A" w:rsidRPr="004B749E">
        <w:rPr>
          <w:rFonts w:eastAsia="Arial"/>
        </w:rPr>
        <w:t>(to the extent insured by the relevant policy).</w:t>
      </w:r>
    </w:p>
    <w:p w14:paraId="02BAB22E" w14:textId="35EEC877" w:rsidR="00640AA1" w:rsidRPr="004B749E" w:rsidRDefault="0087499A" w:rsidP="00DE27E5">
      <w:pPr>
        <w:spacing w:before="100" w:after="200"/>
        <w:ind w:left="907"/>
        <w:jc w:val="left"/>
        <w:rPr>
          <w:rFonts w:eastAsia="Arial"/>
          <w:b/>
          <w:i/>
          <w:szCs w:val="24"/>
          <w:highlight w:val="yellow"/>
        </w:rPr>
      </w:pPr>
      <w:r w:rsidRPr="004B749E">
        <w:rPr>
          <w:rFonts w:eastAsia="Arial"/>
          <w:b/>
          <w:i/>
          <w:szCs w:val="24"/>
          <w:highlight w:val="yellow"/>
        </w:rPr>
        <w:t>[Guidance: The Buyer should set the Limit of Indemnity by way of an insurable risk review (supported by the Buyer</w:t>
      </w:r>
      <w:r w:rsidR="00660E9D" w:rsidRPr="004B749E">
        <w:rPr>
          <w:rFonts w:eastAsia="Arial"/>
          <w:b/>
          <w:i/>
          <w:szCs w:val="24"/>
          <w:highlight w:val="yellow"/>
        </w:rPr>
        <w:t>'</w:t>
      </w:r>
      <w:r w:rsidRPr="004B749E">
        <w:rPr>
          <w:rFonts w:eastAsia="Arial"/>
          <w:b/>
          <w:i/>
          <w:szCs w:val="24"/>
          <w:highlight w:val="yellow"/>
        </w:rPr>
        <w:t>s professional insurance adviser). The level specified in the limit of indemnity above should be predicated upon:</w:t>
      </w:r>
    </w:p>
    <w:p w14:paraId="4F522DA8" w14:textId="77777777" w:rsidR="00640AA1" w:rsidRPr="004B749E" w:rsidRDefault="0087499A" w:rsidP="00DE27E5">
      <w:pPr>
        <w:numPr>
          <w:ilvl w:val="0"/>
          <w:numId w:val="2"/>
        </w:numPr>
        <w:pBdr>
          <w:top w:val="nil"/>
          <w:left w:val="nil"/>
          <w:bottom w:val="nil"/>
          <w:right w:val="nil"/>
          <w:between w:val="nil"/>
        </w:pBdr>
        <w:tabs>
          <w:tab w:val="left" w:pos="1797"/>
        </w:tabs>
        <w:spacing w:before="100" w:after="0"/>
        <w:ind w:left="1267"/>
        <w:jc w:val="left"/>
        <w:rPr>
          <w:rFonts w:eastAsia="Arial"/>
          <w:b/>
          <w:i/>
          <w:color w:val="000000"/>
          <w:szCs w:val="24"/>
          <w:highlight w:val="yellow"/>
        </w:rPr>
      </w:pPr>
      <w:r w:rsidRPr="004B749E">
        <w:rPr>
          <w:rFonts w:eastAsia="Arial"/>
          <w:b/>
          <w:i/>
          <w:color w:val="000000"/>
          <w:szCs w:val="24"/>
          <w:highlight w:val="yellow"/>
        </w:rPr>
        <w:t>The risk profile represented by the Buyer requirement in question</w:t>
      </w:r>
    </w:p>
    <w:p w14:paraId="1EAE608D" w14:textId="77777777" w:rsidR="00640AA1" w:rsidRPr="004B749E" w:rsidRDefault="0087499A" w:rsidP="00DE27E5">
      <w:pPr>
        <w:numPr>
          <w:ilvl w:val="0"/>
          <w:numId w:val="2"/>
        </w:numPr>
        <w:pBdr>
          <w:top w:val="nil"/>
          <w:left w:val="nil"/>
          <w:bottom w:val="nil"/>
          <w:right w:val="nil"/>
          <w:between w:val="nil"/>
        </w:pBdr>
        <w:tabs>
          <w:tab w:val="left" w:pos="1797"/>
        </w:tabs>
        <w:spacing w:after="0"/>
        <w:ind w:left="1267"/>
        <w:jc w:val="left"/>
        <w:rPr>
          <w:rFonts w:eastAsia="Arial"/>
          <w:b/>
          <w:i/>
          <w:color w:val="000000"/>
          <w:szCs w:val="24"/>
          <w:highlight w:val="yellow"/>
        </w:rPr>
      </w:pPr>
      <w:r w:rsidRPr="004B749E">
        <w:rPr>
          <w:rFonts w:eastAsia="Arial"/>
          <w:b/>
          <w:i/>
          <w:color w:val="000000"/>
          <w:szCs w:val="24"/>
          <w:highlight w:val="yellow"/>
        </w:rPr>
        <w:t>Potential frequency and severity of claims and losses (not the value of the contract) relative to the risk exposure</w:t>
      </w:r>
    </w:p>
    <w:p w14:paraId="22BAB586" w14:textId="77777777" w:rsidR="00640AA1" w:rsidRPr="004B749E" w:rsidRDefault="0087499A" w:rsidP="00DE27E5">
      <w:pPr>
        <w:numPr>
          <w:ilvl w:val="0"/>
          <w:numId w:val="2"/>
        </w:numPr>
        <w:pBdr>
          <w:top w:val="nil"/>
          <w:left w:val="nil"/>
          <w:bottom w:val="nil"/>
          <w:right w:val="nil"/>
          <w:between w:val="nil"/>
        </w:pBdr>
        <w:tabs>
          <w:tab w:val="left" w:pos="1797"/>
        </w:tabs>
        <w:spacing w:after="200"/>
        <w:ind w:left="1267"/>
        <w:jc w:val="left"/>
        <w:rPr>
          <w:rFonts w:eastAsia="Arial"/>
          <w:b/>
          <w:i/>
          <w:color w:val="000000"/>
          <w:szCs w:val="24"/>
          <w:highlight w:val="yellow"/>
        </w:rPr>
      </w:pPr>
      <w:r w:rsidRPr="004B749E">
        <w:rPr>
          <w:rFonts w:eastAsia="Arial"/>
          <w:b/>
          <w:i/>
          <w:color w:val="000000"/>
          <w:szCs w:val="24"/>
          <w:highlight w:val="yellow"/>
        </w:rPr>
        <w:t>Insurance market availability in prevailing insurance market conditions.</w:t>
      </w:r>
    </w:p>
    <w:p w14:paraId="6FD2A746" w14:textId="77777777" w:rsidR="00640AA1" w:rsidRPr="004B749E" w:rsidRDefault="0087499A" w:rsidP="00DE27E5">
      <w:pPr>
        <w:numPr>
          <w:ilvl w:val="1"/>
          <w:numId w:val="1"/>
        </w:numPr>
        <w:tabs>
          <w:tab w:val="left" w:pos="1797"/>
        </w:tabs>
        <w:spacing w:before="100" w:after="200"/>
        <w:ind w:left="907"/>
        <w:jc w:val="left"/>
        <w:rPr>
          <w:rFonts w:eastAsia="Arial"/>
          <w:b/>
          <w:szCs w:val="24"/>
          <w:highlight w:val="yellow"/>
        </w:rPr>
      </w:pPr>
      <w:r w:rsidRPr="004B749E">
        <w:rPr>
          <w:rFonts w:eastAsia="Arial"/>
          <w:b/>
          <w:i/>
          <w:szCs w:val="24"/>
          <w:highlight w:val="yellow"/>
        </w:rPr>
        <w:t>The wording on the limit of indemnity for third party public and products liability reflects what is available in UK insurance market conditions for this type of insurance only. While insurance is available in the UK on this basis, it may not be available in other parts of the world, in which case Suppliers may need to seek an alternative UK insurance policy on this basis.]</w:t>
      </w:r>
      <w:r w:rsidRPr="004B749E">
        <w:rPr>
          <w:rFonts w:eastAsia="Arial"/>
          <w:b/>
          <w:szCs w:val="24"/>
          <w:highlight w:val="yellow"/>
        </w:rPr>
        <w:t xml:space="preserve"> </w:t>
      </w:r>
    </w:p>
    <w:p w14:paraId="7F682136" w14:textId="77777777" w:rsidR="00640AA1" w:rsidRPr="004B749E" w:rsidRDefault="0087499A" w:rsidP="005A187F">
      <w:pPr>
        <w:pStyle w:val="GPSL1CLAUSEHEADING"/>
        <w:rPr>
          <w:rFonts w:ascii="Arial" w:hAnsi="Arial"/>
        </w:rPr>
      </w:pPr>
      <w:r w:rsidRPr="004B749E">
        <w:rPr>
          <w:rFonts w:ascii="Arial" w:hAnsi="Arial"/>
        </w:rPr>
        <w:lastRenderedPageBreak/>
        <w:t>Territorial limits</w:t>
      </w:r>
    </w:p>
    <w:p w14:paraId="58CF0D53" w14:textId="7A32D133" w:rsidR="00640AA1" w:rsidRPr="00952A92" w:rsidRDefault="00952A92" w:rsidP="00B322CD">
      <w:pPr>
        <w:keepNext/>
        <w:spacing w:before="100" w:after="200"/>
        <w:ind w:left="360"/>
        <w:jc w:val="left"/>
        <w:rPr>
          <w:rFonts w:eastAsia="Arial"/>
          <w:bCs/>
          <w:szCs w:val="24"/>
        </w:rPr>
      </w:pPr>
      <w:ins w:id="21" w:author="Tim Harris" w:date="2025-06-11T15:37:00Z" w16du:dateUtc="2025-06-11T14:37:00Z">
        <w:r w:rsidRPr="00952A92">
          <w:rPr>
            <w:rFonts w:eastAsia="Arial"/>
            <w:bCs/>
            <w:szCs w:val="24"/>
          </w:rPr>
          <w:t>United Kingdom and jurisdictions relevant to fund registration, client domiciles, or sub-custodian markets (e.g. EU, North America, APAC)</w:t>
        </w:r>
      </w:ins>
      <w:del w:id="22" w:author="Tim Harris" w:date="2025-06-11T15:37:00Z" w16du:dateUtc="2025-06-11T14:37:00Z">
        <w:r w:rsidR="0087499A" w:rsidRPr="00952A92" w:rsidDel="00952A92">
          <w:rPr>
            <w:rFonts w:eastAsia="Arial"/>
            <w:bCs/>
            <w:szCs w:val="24"/>
            <w:highlight w:val="yellow"/>
          </w:rPr>
          <w:delText>[United Kingdom]</w:delText>
        </w:r>
      </w:del>
    </w:p>
    <w:p w14:paraId="1A3F1AF9" w14:textId="77777777" w:rsidR="00640AA1" w:rsidRPr="004B749E" w:rsidRDefault="0087499A" w:rsidP="00DE27E5">
      <w:pPr>
        <w:spacing w:before="100" w:after="200"/>
        <w:ind w:left="360"/>
        <w:jc w:val="left"/>
        <w:rPr>
          <w:rFonts w:eastAsia="Arial"/>
          <w:b/>
          <w:i/>
          <w:szCs w:val="24"/>
        </w:rPr>
      </w:pPr>
      <w:r w:rsidRPr="004B749E">
        <w:rPr>
          <w:rFonts w:eastAsia="Arial"/>
          <w:b/>
          <w:i/>
          <w:szCs w:val="24"/>
          <w:highlight w:val="yellow"/>
        </w:rPr>
        <w:t>[Guidance: The Buyer should populate any additional territories relative to the service delivery. The Annex drafting reflects United Kingdom insurance market conditions and availability only. Where there is an overseas requirement consider obtaining professional insurance advice to set the appropriate requirement in the Annex]</w:t>
      </w:r>
    </w:p>
    <w:p w14:paraId="01FA7291" w14:textId="77777777" w:rsidR="00640AA1" w:rsidRPr="004B749E" w:rsidRDefault="0087499A" w:rsidP="005A187F">
      <w:pPr>
        <w:pStyle w:val="GPSL1CLAUSEHEADING"/>
        <w:rPr>
          <w:rFonts w:ascii="Arial" w:hAnsi="Arial"/>
        </w:rPr>
      </w:pPr>
      <w:r w:rsidRPr="004B749E">
        <w:rPr>
          <w:rFonts w:ascii="Arial" w:hAnsi="Arial"/>
        </w:rPr>
        <w:t>Period of insurance</w:t>
      </w:r>
    </w:p>
    <w:p w14:paraId="0009C952" w14:textId="69B016F8" w:rsidR="00640AA1" w:rsidRPr="004B749E" w:rsidRDefault="00BA54EE" w:rsidP="005A187F">
      <w:pPr>
        <w:pStyle w:val="GPSL2Indent"/>
        <w:rPr>
          <w:rFonts w:eastAsia="Arial"/>
        </w:rPr>
      </w:pPr>
      <w:ins w:id="23" w:author="Tim Harris" w:date="2025-06-11T15:38:00Z" w16du:dateUtc="2025-06-11T14:38:00Z">
        <w:r w:rsidRPr="00BA54EE">
          <w:rPr>
            <w:rFonts w:eastAsia="Arial"/>
            <w:color w:val="000000"/>
          </w:rPr>
          <w:t>From the Contract Start Date through the Contract End Date, renewable annually unless otherwise agreed.</w:t>
        </w:r>
      </w:ins>
      <w:del w:id="24" w:author="Tim Harris" w:date="2025-06-11T15:38:00Z" w16du:dateUtc="2025-06-11T14:38:00Z">
        <w:r w:rsidR="0087499A" w:rsidRPr="004B749E" w:rsidDel="00BA54EE">
          <w:rPr>
            <w:rFonts w:eastAsia="Arial"/>
            <w:color w:val="000000"/>
          </w:rPr>
          <w:delText>From</w:delText>
        </w:r>
        <w:r w:rsidR="0087499A" w:rsidRPr="004B749E" w:rsidDel="00BA54EE">
          <w:rPr>
            <w:rFonts w:eastAsia="Arial"/>
          </w:rPr>
          <w:delText xml:space="preserve"> the date of this Contract for the period of </w:delText>
        </w:r>
        <w:r w:rsidR="00AE7224" w:rsidRPr="004B749E" w:rsidDel="00BA54EE">
          <w:rPr>
            <w:rFonts w:eastAsia="Arial"/>
          </w:rPr>
          <w:delText>this Contract</w:delText>
        </w:r>
        <w:r w:rsidR="0087499A" w:rsidRPr="004B749E" w:rsidDel="00BA54EE">
          <w:rPr>
            <w:rFonts w:eastAsia="Arial"/>
          </w:rPr>
          <w:delText xml:space="preserve"> and renewable on an annual basis unless agreed otherwise by the Buyer in writing.</w:delText>
        </w:r>
      </w:del>
    </w:p>
    <w:p w14:paraId="127CFB74" w14:textId="77777777" w:rsidR="00640AA1" w:rsidRPr="004B749E" w:rsidRDefault="0087499A" w:rsidP="00B322CD">
      <w:pPr>
        <w:spacing w:before="100" w:after="200"/>
        <w:ind w:left="360"/>
        <w:jc w:val="left"/>
        <w:rPr>
          <w:rFonts w:eastAsia="Arial"/>
          <w:b/>
          <w:i/>
          <w:szCs w:val="24"/>
        </w:rPr>
      </w:pPr>
      <w:r w:rsidRPr="004B749E">
        <w:rPr>
          <w:rFonts w:eastAsia="Arial"/>
          <w:b/>
          <w:i/>
          <w:szCs w:val="24"/>
          <w:highlight w:val="yellow"/>
        </w:rPr>
        <w:t xml:space="preserve">[Guidance: The Buyer should populate the period of insurance relative to the requirement in question. The period of insurance should reflect the period that the relevant insurable risk can materialise and </w:t>
      </w:r>
      <w:proofErr w:type="gramStart"/>
      <w:r w:rsidRPr="004B749E">
        <w:rPr>
          <w:rFonts w:eastAsia="Arial"/>
          <w:b/>
          <w:i/>
          <w:szCs w:val="24"/>
          <w:highlight w:val="yellow"/>
        </w:rPr>
        <w:t>take into account</w:t>
      </w:r>
      <w:proofErr w:type="gramEnd"/>
      <w:r w:rsidRPr="004B749E">
        <w:rPr>
          <w:rFonts w:eastAsia="Arial"/>
          <w:b/>
          <w:i/>
          <w:szCs w:val="24"/>
          <w:highlight w:val="yellow"/>
        </w:rPr>
        <w:t xml:space="preserve"> any contract specific issues such as phasing.]</w:t>
      </w:r>
    </w:p>
    <w:p w14:paraId="5FC73F24" w14:textId="77777777" w:rsidR="00640AA1" w:rsidRPr="004B749E" w:rsidRDefault="0087499A" w:rsidP="005A187F">
      <w:pPr>
        <w:pStyle w:val="GPSL1CLAUSEHEADING"/>
        <w:rPr>
          <w:rFonts w:ascii="Arial" w:hAnsi="Arial"/>
        </w:rPr>
      </w:pPr>
      <w:r w:rsidRPr="004B749E">
        <w:rPr>
          <w:rFonts w:ascii="Arial" w:hAnsi="Arial"/>
        </w:rPr>
        <w:t>Cover features and extensions</w:t>
      </w:r>
    </w:p>
    <w:p w14:paraId="79CE252C" w14:textId="34A66F30" w:rsidR="00640AA1" w:rsidRPr="004B749E" w:rsidRDefault="0087499A" w:rsidP="005A187F">
      <w:pPr>
        <w:pStyle w:val="GPSL2Indent"/>
        <w:rPr>
          <w:rFonts w:eastAsia="Arial"/>
        </w:rPr>
      </w:pPr>
      <w:r w:rsidRPr="004B749E">
        <w:rPr>
          <w:rFonts w:eastAsia="Arial"/>
        </w:rPr>
        <w:t xml:space="preserve">Indemnity to </w:t>
      </w:r>
      <w:proofErr w:type="gramStart"/>
      <w:r w:rsidRPr="004B749E">
        <w:rPr>
          <w:rFonts w:eastAsia="Arial"/>
        </w:rPr>
        <w:t>principals</w:t>
      </w:r>
      <w:proofErr w:type="gramEnd"/>
      <w:r w:rsidRPr="004B749E">
        <w:rPr>
          <w:rFonts w:eastAsia="Arial"/>
        </w:rPr>
        <w:t xml:space="preserve"> clause under which the Buyer shall be indemnified in </w:t>
      </w:r>
      <w:r w:rsidRPr="004B749E">
        <w:rPr>
          <w:rFonts w:eastAsia="Arial"/>
          <w:color w:val="000000" w:themeColor="text1"/>
        </w:rPr>
        <w:t>respect</w:t>
      </w:r>
      <w:r w:rsidRPr="004B749E">
        <w:rPr>
          <w:rFonts w:eastAsia="Arial"/>
        </w:rPr>
        <w:t xml:space="preserve"> of claims made against the Buyer in respect of death or bodily injury or third</w:t>
      </w:r>
      <w:r w:rsidR="539FAE82" w:rsidRPr="004B749E">
        <w:rPr>
          <w:rFonts w:eastAsia="Arial"/>
        </w:rPr>
        <w:t>-</w:t>
      </w:r>
      <w:r w:rsidRPr="004B749E">
        <w:rPr>
          <w:rFonts w:eastAsia="Arial"/>
        </w:rPr>
        <w:t xml:space="preserve">party property damage arising out of or in connection with </w:t>
      </w:r>
      <w:r w:rsidR="00AE7224" w:rsidRPr="004B749E">
        <w:rPr>
          <w:rFonts w:eastAsia="Arial"/>
        </w:rPr>
        <w:t>this Contract</w:t>
      </w:r>
      <w:r w:rsidRPr="004B749E">
        <w:rPr>
          <w:rFonts w:eastAsia="Arial"/>
        </w:rPr>
        <w:t xml:space="preserve"> and for which the Supplier is legally liable.</w:t>
      </w:r>
    </w:p>
    <w:p w14:paraId="74751074" w14:textId="77777777" w:rsidR="00640AA1" w:rsidRPr="004B749E" w:rsidRDefault="0087499A" w:rsidP="00B322CD">
      <w:pPr>
        <w:spacing w:before="100" w:after="200"/>
        <w:ind w:left="360"/>
        <w:jc w:val="left"/>
        <w:rPr>
          <w:rFonts w:eastAsia="Arial"/>
          <w:b/>
          <w:i/>
          <w:szCs w:val="24"/>
        </w:rPr>
      </w:pPr>
      <w:r w:rsidRPr="004B749E">
        <w:rPr>
          <w:rFonts w:eastAsia="Arial"/>
          <w:b/>
          <w:i/>
          <w:szCs w:val="24"/>
          <w:highlight w:val="yellow"/>
        </w:rPr>
        <w:t>[Guidance: As part of the insurance review the Buyer should consider what additional cover features and extensions may be required to protect its interests (e.g. contractual liability extension and legal defence costs in addition to the limit of indemnity). The Buyer may need to seek professional subject matter insurance advice in this regard.]</w:t>
      </w:r>
    </w:p>
    <w:p w14:paraId="4A051B90" w14:textId="77777777" w:rsidR="00640AA1" w:rsidRPr="004B749E" w:rsidRDefault="0087499A" w:rsidP="005A187F">
      <w:pPr>
        <w:pStyle w:val="GPSL1CLAUSEHEADING"/>
        <w:rPr>
          <w:rFonts w:ascii="Arial" w:hAnsi="Arial"/>
        </w:rPr>
      </w:pPr>
      <w:r w:rsidRPr="004B749E">
        <w:rPr>
          <w:rFonts w:ascii="Arial" w:hAnsi="Arial"/>
        </w:rPr>
        <w:t>Principal exclusions</w:t>
      </w:r>
    </w:p>
    <w:p w14:paraId="40FF5308" w14:textId="77777777" w:rsidR="00640AA1" w:rsidRPr="004B749E" w:rsidRDefault="0087499A" w:rsidP="005A187F">
      <w:pPr>
        <w:pStyle w:val="GPSL2numberedclause"/>
        <w:rPr>
          <w:rFonts w:eastAsia="Arial"/>
        </w:rPr>
      </w:pPr>
      <w:r w:rsidRPr="004B749E">
        <w:rPr>
          <w:rFonts w:eastAsia="Arial"/>
        </w:rPr>
        <w:t>War and related perils.</w:t>
      </w:r>
    </w:p>
    <w:p w14:paraId="1E212D14" w14:textId="77777777" w:rsidR="00640AA1" w:rsidRPr="004B749E" w:rsidRDefault="0087499A" w:rsidP="005A187F">
      <w:pPr>
        <w:pStyle w:val="GPSL2numberedclause"/>
        <w:rPr>
          <w:rFonts w:eastAsia="Arial"/>
        </w:rPr>
      </w:pPr>
      <w:r w:rsidRPr="004B749E">
        <w:rPr>
          <w:rFonts w:eastAsia="Arial"/>
          <w:color w:val="000000"/>
        </w:rPr>
        <w:t>Nuclear</w:t>
      </w:r>
      <w:r w:rsidRPr="004B749E">
        <w:rPr>
          <w:rFonts w:eastAsia="Arial"/>
        </w:rPr>
        <w:t xml:space="preserve"> and radioactive risks.</w:t>
      </w:r>
    </w:p>
    <w:p w14:paraId="79CB2391" w14:textId="77777777" w:rsidR="00640AA1" w:rsidRPr="004B749E" w:rsidRDefault="0087499A" w:rsidP="005A187F">
      <w:pPr>
        <w:pStyle w:val="GPSL2numberedclause"/>
        <w:rPr>
          <w:rFonts w:eastAsia="Arial"/>
        </w:rPr>
      </w:pPr>
      <w:r w:rsidRPr="004B749E">
        <w:rPr>
          <w:rFonts w:eastAsia="Arial"/>
        </w:rPr>
        <w:t xml:space="preserve">Liability for death, illness, disease or bodily injury sustained by employees of </w:t>
      </w:r>
      <w:r w:rsidRPr="004B749E">
        <w:rPr>
          <w:rFonts w:eastAsia="Arial"/>
          <w:color w:val="000000"/>
        </w:rPr>
        <w:t>the</w:t>
      </w:r>
      <w:r w:rsidRPr="004B749E">
        <w:rPr>
          <w:rFonts w:eastAsia="Arial"/>
        </w:rPr>
        <w:t xml:space="preserve"> Insured arising out of the course of their employment.</w:t>
      </w:r>
    </w:p>
    <w:p w14:paraId="01206093" w14:textId="77777777" w:rsidR="00640AA1" w:rsidRPr="004B749E" w:rsidRDefault="0087499A" w:rsidP="005A187F">
      <w:pPr>
        <w:pStyle w:val="GPSL2numberedclause"/>
        <w:rPr>
          <w:rFonts w:eastAsia="Arial"/>
        </w:rPr>
      </w:pPr>
      <w:r w:rsidRPr="004B749E">
        <w:rPr>
          <w:rFonts w:eastAsia="Arial"/>
          <w:color w:val="000000"/>
        </w:rPr>
        <w:t>Liability</w:t>
      </w:r>
      <w:r w:rsidRPr="004B749E">
        <w:rPr>
          <w:rFonts w:eastAsia="Arial"/>
        </w:rPr>
        <w:t xml:space="preserve"> arising out of the use of mechanically propelled vehicles whilst required to be compulsorily insured by applicable Law in respect of such vehicles.</w:t>
      </w:r>
    </w:p>
    <w:p w14:paraId="52259449" w14:textId="77777777" w:rsidR="00640AA1" w:rsidRPr="004B749E" w:rsidRDefault="0087499A" w:rsidP="005A187F">
      <w:pPr>
        <w:pStyle w:val="GPSL2numberedclause"/>
        <w:rPr>
          <w:rFonts w:eastAsia="Arial"/>
        </w:rPr>
      </w:pPr>
      <w:r w:rsidRPr="004B749E">
        <w:rPr>
          <w:rFonts w:eastAsia="Arial"/>
        </w:rPr>
        <w:t xml:space="preserve">Liability in respect of predetermined penalties or liquidated damages imposed under any contract </w:t>
      </w:r>
      <w:proofErr w:type="gramStart"/>
      <w:r w:rsidRPr="004B749E">
        <w:rPr>
          <w:rFonts w:eastAsia="Arial"/>
        </w:rPr>
        <w:t>entered into</w:t>
      </w:r>
      <w:proofErr w:type="gramEnd"/>
      <w:r w:rsidRPr="004B749E">
        <w:rPr>
          <w:rFonts w:eastAsia="Arial"/>
        </w:rPr>
        <w:t xml:space="preserve"> by the Insured.</w:t>
      </w:r>
    </w:p>
    <w:p w14:paraId="06B686CC" w14:textId="77777777" w:rsidR="00640AA1" w:rsidRPr="004B749E" w:rsidRDefault="0087499A" w:rsidP="005A187F">
      <w:pPr>
        <w:pStyle w:val="GPSL2numberedclause"/>
        <w:rPr>
          <w:rFonts w:eastAsia="Arial"/>
        </w:rPr>
      </w:pPr>
      <w:r w:rsidRPr="004B749E">
        <w:rPr>
          <w:rFonts w:eastAsia="Arial"/>
        </w:rPr>
        <w:t>Liability arising out of technical or professional advice other than in respect of death or bodily injury to persons or damage to third party property.</w:t>
      </w:r>
    </w:p>
    <w:p w14:paraId="235DE99F" w14:textId="77777777" w:rsidR="00640AA1" w:rsidRPr="004B749E" w:rsidRDefault="0087499A" w:rsidP="005A187F">
      <w:pPr>
        <w:pStyle w:val="GPSL2numberedclause"/>
        <w:rPr>
          <w:rFonts w:eastAsia="Arial"/>
        </w:rPr>
      </w:pPr>
      <w:r w:rsidRPr="004B749E">
        <w:rPr>
          <w:rFonts w:eastAsia="Arial"/>
        </w:rPr>
        <w:lastRenderedPageBreak/>
        <w:t>Liability arising from the ownership, possession or use of any aircraft or marine vessel.</w:t>
      </w:r>
    </w:p>
    <w:p w14:paraId="64D8445D" w14:textId="77777777" w:rsidR="00640AA1" w:rsidRPr="004B749E" w:rsidRDefault="0087499A" w:rsidP="005A187F">
      <w:pPr>
        <w:pStyle w:val="GPSL2numberedclause"/>
        <w:rPr>
          <w:rFonts w:eastAsia="Arial"/>
        </w:rPr>
      </w:pPr>
      <w:r w:rsidRPr="004B749E">
        <w:rPr>
          <w:rFonts w:eastAsia="Arial"/>
        </w:rPr>
        <w:t>Liability arising from seepage and pollution unless caused by a sudden, unintended, unexpected and accidental occurrence.</w:t>
      </w:r>
    </w:p>
    <w:p w14:paraId="57C38830" w14:textId="70046012" w:rsidR="00640AA1" w:rsidRPr="004B749E" w:rsidRDefault="0087499A" w:rsidP="00B322CD">
      <w:pPr>
        <w:spacing w:before="100" w:after="200"/>
        <w:ind w:left="907"/>
        <w:jc w:val="left"/>
        <w:rPr>
          <w:rFonts w:eastAsia="Arial"/>
          <w:i/>
          <w:szCs w:val="24"/>
        </w:rPr>
      </w:pPr>
      <w:r w:rsidRPr="004B749E">
        <w:rPr>
          <w:rFonts w:eastAsia="Arial"/>
          <w:i/>
          <w:szCs w:val="24"/>
          <w:highlight w:val="yellow"/>
        </w:rPr>
        <w:t>[</w:t>
      </w:r>
      <w:r w:rsidRPr="004B749E">
        <w:rPr>
          <w:rFonts w:eastAsia="Arial"/>
          <w:b/>
          <w:i/>
          <w:szCs w:val="24"/>
          <w:highlight w:val="yellow"/>
        </w:rPr>
        <w:t xml:space="preserve">Guidance: This list of exclusions represents insurance market wide exclusions for the </w:t>
      </w:r>
      <w:proofErr w:type="gramStart"/>
      <w:r w:rsidRPr="004B749E">
        <w:rPr>
          <w:rFonts w:eastAsia="Arial"/>
          <w:b/>
          <w:i/>
          <w:szCs w:val="24"/>
          <w:highlight w:val="yellow"/>
        </w:rPr>
        <w:t>third party</w:t>
      </w:r>
      <w:proofErr w:type="gramEnd"/>
      <w:r w:rsidRPr="004B749E">
        <w:rPr>
          <w:rFonts w:eastAsia="Arial"/>
          <w:b/>
          <w:i/>
          <w:szCs w:val="24"/>
          <w:highlight w:val="yellow"/>
        </w:rPr>
        <w:t xml:space="preserve"> public and products liability insurance. If something listed here is excluded and you wish it can be covered by an alternative insurance and include in P</w:t>
      </w:r>
      <w:r w:rsidR="006A4445" w:rsidRPr="004B749E">
        <w:rPr>
          <w:rFonts w:eastAsia="Arial"/>
          <w:b/>
          <w:i/>
          <w:szCs w:val="24"/>
          <w:highlight w:val="yellow"/>
        </w:rPr>
        <w:t>art</w:t>
      </w:r>
      <w:r w:rsidRPr="004B749E">
        <w:rPr>
          <w:rFonts w:eastAsia="Arial"/>
          <w:b/>
          <w:i/>
          <w:szCs w:val="24"/>
          <w:highlight w:val="yellow"/>
        </w:rPr>
        <w:t xml:space="preserve"> C]</w:t>
      </w:r>
    </w:p>
    <w:p w14:paraId="034C8291" w14:textId="77777777" w:rsidR="00640AA1" w:rsidRPr="004B749E" w:rsidRDefault="0087499A" w:rsidP="005A187F">
      <w:pPr>
        <w:pStyle w:val="GPSL1CLAUSEHEADING"/>
        <w:rPr>
          <w:rFonts w:ascii="Arial" w:hAnsi="Arial"/>
        </w:rPr>
      </w:pPr>
      <w:r w:rsidRPr="004B749E">
        <w:rPr>
          <w:rFonts w:ascii="Arial" w:hAnsi="Arial"/>
        </w:rPr>
        <w:t>Maximum deductible threshold</w:t>
      </w:r>
    </w:p>
    <w:p w14:paraId="2939A216" w14:textId="648D7F17" w:rsidR="00640AA1" w:rsidRPr="004B749E" w:rsidRDefault="0087499A" w:rsidP="005A187F">
      <w:pPr>
        <w:pStyle w:val="GPSL2Indent"/>
        <w:rPr>
          <w:rFonts w:eastAsia="Arial"/>
        </w:rPr>
      </w:pPr>
      <w:r w:rsidRPr="004B749E">
        <w:rPr>
          <w:rFonts w:eastAsia="Arial"/>
        </w:rPr>
        <w:t xml:space="preserve">Not to exceed </w:t>
      </w:r>
      <w:proofErr w:type="gramStart"/>
      <w:r w:rsidRPr="004B749E">
        <w:rPr>
          <w:rFonts w:eastAsia="Arial"/>
          <w:b/>
        </w:rPr>
        <w:t>£</w:t>
      </w:r>
      <w:r w:rsidRPr="004B749E">
        <w:rPr>
          <w:rFonts w:eastAsia="Arial"/>
          <w:b/>
          <w:highlight w:val="yellow"/>
        </w:rPr>
        <w:t>[</w:t>
      </w:r>
      <w:proofErr w:type="gramEnd"/>
      <w:r w:rsidRPr="004B749E">
        <w:rPr>
          <w:rFonts w:eastAsia="Arial"/>
          <w:b/>
          <w:highlight w:val="yellow"/>
        </w:rPr>
        <w:t>Insert:</w:t>
      </w:r>
      <w:r w:rsidRPr="004B749E">
        <w:rPr>
          <w:rFonts w:eastAsia="Arial"/>
          <w:highlight w:val="yellow"/>
        </w:rPr>
        <w:t xml:space="preserve"> figure on contract award based on the Supplier</w:t>
      </w:r>
      <w:r w:rsidR="00660E9D" w:rsidRPr="004B749E">
        <w:rPr>
          <w:rFonts w:eastAsia="Arial"/>
          <w:highlight w:val="yellow"/>
        </w:rPr>
        <w:t>'</w:t>
      </w:r>
      <w:r w:rsidRPr="004B749E">
        <w:rPr>
          <w:rFonts w:eastAsia="Arial"/>
          <w:highlight w:val="yellow"/>
        </w:rPr>
        <w:t xml:space="preserve">s acceptable response to the </w:t>
      </w:r>
      <w:r w:rsidR="005F6990" w:rsidRPr="004B749E">
        <w:rPr>
          <w:rFonts w:eastAsia="Arial"/>
          <w:highlight w:val="yellow"/>
        </w:rPr>
        <w:t>associated tender documents</w:t>
      </w:r>
      <w:r w:rsidRPr="004B749E">
        <w:rPr>
          <w:rFonts w:eastAsia="Arial"/>
          <w:highlight w:val="yellow"/>
        </w:rPr>
        <w:t>]</w:t>
      </w:r>
      <w:r w:rsidRPr="004B749E">
        <w:rPr>
          <w:rFonts w:eastAsia="Arial"/>
        </w:rPr>
        <w:t xml:space="preserve"> for </w:t>
      </w:r>
      <w:proofErr w:type="gramStart"/>
      <w:r w:rsidRPr="004B749E">
        <w:rPr>
          <w:rFonts w:eastAsia="Arial"/>
        </w:rPr>
        <w:t>each and every</w:t>
      </w:r>
      <w:proofErr w:type="gramEnd"/>
      <w:r w:rsidRPr="004B749E">
        <w:rPr>
          <w:rFonts w:eastAsia="Arial"/>
        </w:rPr>
        <w:t xml:space="preserve"> </w:t>
      </w:r>
      <w:proofErr w:type="gramStart"/>
      <w:r w:rsidRPr="004B749E">
        <w:rPr>
          <w:rFonts w:eastAsia="Arial"/>
        </w:rPr>
        <w:t>third party</w:t>
      </w:r>
      <w:proofErr w:type="gramEnd"/>
      <w:r w:rsidRPr="004B749E">
        <w:rPr>
          <w:rFonts w:eastAsia="Arial"/>
        </w:rPr>
        <w:t xml:space="preserve"> property damage claim (personal injury claims to be paid in full).</w:t>
      </w:r>
    </w:p>
    <w:p w14:paraId="190FF45B" w14:textId="55D3452F" w:rsidR="00640AA1" w:rsidRPr="004B749E" w:rsidRDefault="005A187F" w:rsidP="005A187F">
      <w:pPr>
        <w:pStyle w:val="SchedulePart"/>
        <w:rPr>
          <w:rFonts w:ascii="Arial" w:eastAsia="Arial" w:hAnsi="Arial" w:cs="Arial"/>
        </w:rPr>
      </w:pPr>
      <w:r w:rsidRPr="004B749E">
        <w:rPr>
          <w:rFonts w:ascii="Arial" w:eastAsia="Arial" w:hAnsi="Arial" w:cs="Arial"/>
        </w:rPr>
        <w:t xml:space="preserve">Part </w:t>
      </w:r>
      <w:r w:rsidRPr="004B749E">
        <w:rPr>
          <w:rFonts w:ascii="Arial" w:hAnsi="Arial" w:cs="Arial"/>
        </w:rPr>
        <w:fldChar w:fldCharType="begin"/>
      </w:r>
      <w:r w:rsidRPr="004B749E">
        <w:rPr>
          <w:rFonts w:ascii="Arial" w:hAnsi="Arial" w:cs="Arial"/>
        </w:rPr>
        <w:instrText xml:space="preserve"> LISTNUM lnpartnum </w:instrText>
      </w:r>
      <w:r w:rsidRPr="004B749E">
        <w:rPr>
          <w:rFonts w:ascii="Arial" w:hAnsi="Arial" w:cs="Arial"/>
        </w:rPr>
        <w:fldChar w:fldCharType="end">
          <w:numberingChange w:id="25" w:author="DWF" w:date="2025-01-22T16:44:00Z" w:original="B"/>
        </w:fldChar>
      </w:r>
      <w:r w:rsidRPr="004B749E">
        <w:rPr>
          <w:rFonts w:ascii="Arial" w:eastAsia="Arial" w:hAnsi="Arial" w:cs="Arial"/>
        </w:rPr>
        <w:t>: United Kingdom Compulsory Insurances</w:t>
      </w:r>
    </w:p>
    <w:p w14:paraId="141E143D" w14:textId="1360567A" w:rsidR="00640AA1" w:rsidRDefault="0087499A" w:rsidP="00B322CD">
      <w:pPr>
        <w:spacing w:before="100" w:after="200"/>
        <w:jc w:val="left"/>
        <w:rPr>
          <w:ins w:id="26" w:author="Tim Harris" w:date="2025-06-11T15:45:00Z" w16du:dateUtc="2025-06-11T14:45:00Z"/>
          <w:rFonts w:eastAsia="Arial"/>
          <w:szCs w:val="24"/>
        </w:rPr>
      </w:pPr>
      <w:r w:rsidRPr="004B749E">
        <w:rPr>
          <w:rFonts w:eastAsia="Arial"/>
          <w:szCs w:val="24"/>
        </w:rPr>
        <w:t>The Supplier shall meet its insurance obligations under applicable Law in full, including, United Kingdom employers</w:t>
      </w:r>
      <w:r w:rsidR="00660E9D" w:rsidRPr="004B749E">
        <w:rPr>
          <w:rFonts w:eastAsia="Arial"/>
          <w:szCs w:val="24"/>
        </w:rPr>
        <w:t>'</w:t>
      </w:r>
      <w:r w:rsidRPr="004B749E">
        <w:rPr>
          <w:rFonts w:eastAsia="Arial"/>
          <w:szCs w:val="24"/>
        </w:rPr>
        <w:t xml:space="preserve"> liability insurance and motor third party liability insurance.</w:t>
      </w:r>
    </w:p>
    <w:p w14:paraId="2A10A764" w14:textId="77777777" w:rsidR="00AF2E2A" w:rsidRPr="00AF2E2A" w:rsidRDefault="00AF2E2A" w:rsidP="00AF2E2A">
      <w:pPr>
        <w:spacing w:before="100" w:after="200"/>
        <w:jc w:val="left"/>
        <w:rPr>
          <w:ins w:id="27" w:author="Tim Harris" w:date="2025-06-11T15:45:00Z" w16du:dateUtc="2025-06-11T14:45:00Z"/>
          <w:rFonts w:eastAsia="Arial"/>
          <w:b/>
          <w:bCs/>
          <w:szCs w:val="24"/>
        </w:rPr>
      </w:pPr>
      <w:ins w:id="28" w:author="Tim Harris" w:date="2025-06-11T15:45:00Z" w16du:dateUtc="2025-06-11T14:45:00Z">
        <w:r w:rsidRPr="00AF2E2A">
          <w:rPr>
            <w:rFonts w:eastAsia="Arial"/>
            <w:b/>
            <w:bCs/>
            <w:szCs w:val="24"/>
          </w:rPr>
          <w:t>Insurance Claims Notification Threshold</w:t>
        </w:r>
      </w:ins>
    </w:p>
    <w:p w14:paraId="55A0451C" w14:textId="5BF26D76" w:rsidR="00AF2E2A" w:rsidRPr="004B749E" w:rsidRDefault="00AF2E2A" w:rsidP="00AF2E2A">
      <w:pPr>
        <w:spacing w:before="100" w:after="200"/>
        <w:jc w:val="left"/>
        <w:rPr>
          <w:rFonts w:eastAsia="Arial"/>
          <w:szCs w:val="24"/>
        </w:rPr>
      </w:pPr>
      <w:ins w:id="29" w:author="Tim Harris" w:date="2025-06-11T15:45:00Z" w16du:dateUtc="2025-06-11T14:45:00Z">
        <w:r w:rsidRPr="00AF2E2A">
          <w:rPr>
            <w:rFonts w:eastAsia="Arial"/>
            <w:szCs w:val="24"/>
          </w:rPr>
          <w:t>The Supplier shall notify the Authority in writing within twenty (20) Working Days of becoming aware of any insurance claim or potential claim arising out of or in connection with the provision of the Deliverables where the value of the claim exceeds £250,000 (two hundred and fifty thousand pounds), whether covered by insurance or not. The notification shall include reasonable details of the nature of the claim, the estimated quantum (if known), and any potential implications for the continued performance of the Contract.</w:t>
        </w:r>
      </w:ins>
    </w:p>
    <w:p w14:paraId="1CE447F1" w14:textId="400F3D0B" w:rsidR="00640AA1" w:rsidRPr="004B749E" w:rsidRDefault="005A187F" w:rsidP="005A187F">
      <w:pPr>
        <w:pStyle w:val="SchedulePart"/>
        <w:rPr>
          <w:rFonts w:ascii="Arial" w:eastAsia="Arial" w:hAnsi="Arial" w:cs="Arial"/>
        </w:rPr>
      </w:pPr>
      <w:r w:rsidRPr="004B749E">
        <w:rPr>
          <w:rFonts w:ascii="Arial" w:eastAsia="Arial" w:hAnsi="Arial" w:cs="Arial"/>
        </w:rPr>
        <w:t xml:space="preserve">Part </w:t>
      </w:r>
      <w:r w:rsidRPr="004B749E">
        <w:rPr>
          <w:rFonts w:ascii="Arial" w:hAnsi="Arial" w:cs="Arial"/>
        </w:rPr>
        <w:fldChar w:fldCharType="begin"/>
      </w:r>
      <w:r w:rsidRPr="004B749E">
        <w:rPr>
          <w:rFonts w:ascii="Arial" w:hAnsi="Arial" w:cs="Arial"/>
        </w:rPr>
        <w:instrText xml:space="preserve"> LISTNUM lnpartnum </w:instrText>
      </w:r>
      <w:r w:rsidRPr="004B749E">
        <w:rPr>
          <w:rFonts w:ascii="Arial" w:hAnsi="Arial" w:cs="Arial"/>
        </w:rPr>
        <w:fldChar w:fldCharType="end">
          <w:numberingChange w:id="30" w:author="DWF" w:date="2025-01-22T16:44:00Z" w:original="C"/>
        </w:fldChar>
      </w:r>
      <w:r w:rsidRPr="004B749E">
        <w:rPr>
          <w:rFonts w:ascii="Arial" w:eastAsia="Arial" w:hAnsi="Arial" w:cs="Arial"/>
        </w:rPr>
        <w:t>: Additional Insurances</w:t>
      </w:r>
    </w:p>
    <w:p w14:paraId="7CA89DD2" w14:textId="72E6985C" w:rsidR="00640AA1" w:rsidRPr="004B749E" w:rsidRDefault="0087499A" w:rsidP="00B322CD">
      <w:pPr>
        <w:spacing w:before="100" w:after="200"/>
        <w:jc w:val="left"/>
        <w:rPr>
          <w:rFonts w:eastAsia="Arial"/>
          <w:b/>
          <w:i/>
          <w:szCs w:val="24"/>
          <w:highlight w:val="yellow"/>
        </w:rPr>
      </w:pPr>
      <w:r w:rsidRPr="004B749E">
        <w:rPr>
          <w:rFonts w:eastAsia="Arial"/>
          <w:b/>
          <w:i/>
          <w:szCs w:val="24"/>
          <w:highlight w:val="yellow"/>
        </w:rPr>
        <w:t xml:space="preserve">[Guidance: </w:t>
      </w:r>
      <w:r w:rsidR="006A4445" w:rsidRPr="004B749E">
        <w:rPr>
          <w:rFonts w:eastAsia="Arial"/>
          <w:b/>
          <w:i/>
          <w:szCs w:val="24"/>
          <w:highlight w:val="yellow"/>
        </w:rPr>
        <w:t xml:space="preserve">The Buyer </w:t>
      </w:r>
      <w:r w:rsidRPr="004B749E">
        <w:rPr>
          <w:rFonts w:eastAsia="Arial"/>
          <w:b/>
          <w:i/>
          <w:szCs w:val="24"/>
          <w:highlight w:val="yellow"/>
        </w:rPr>
        <w:t>may wish to consider including the following additional required insurances. The Buyer may need to seek professional subject matter insurance advice in this regard. Examples of additional insurance are:</w:t>
      </w:r>
    </w:p>
    <w:tbl>
      <w:tblPr>
        <w:tblStyle w:val="a"/>
        <w:tblW w:w="9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9"/>
      </w:tblGrid>
      <w:tr w:rsidR="00640AA1" w:rsidRPr="004B749E" w14:paraId="3C50046C" w14:textId="77777777" w:rsidTr="0B07342E">
        <w:tc>
          <w:tcPr>
            <w:tcW w:w="3964" w:type="dxa"/>
          </w:tcPr>
          <w:p w14:paraId="6BBB871C" w14:textId="77777777" w:rsidR="00640AA1" w:rsidRPr="004B749E" w:rsidRDefault="0087499A" w:rsidP="005A187F">
            <w:pPr>
              <w:spacing w:before="120" w:after="120"/>
              <w:rPr>
                <w:rFonts w:eastAsia="Arial"/>
                <w:szCs w:val="24"/>
                <w:highlight w:val="yellow"/>
              </w:rPr>
            </w:pPr>
            <w:r w:rsidRPr="004B749E">
              <w:rPr>
                <w:rFonts w:eastAsia="Arial"/>
                <w:szCs w:val="24"/>
                <w:highlight w:val="yellow"/>
              </w:rPr>
              <w:t>Professional Indemnity Insurance</w:t>
            </w:r>
          </w:p>
        </w:tc>
        <w:tc>
          <w:tcPr>
            <w:tcW w:w="5099" w:type="dxa"/>
          </w:tcPr>
          <w:p w14:paraId="143B26E6" w14:textId="6CB25225" w:rsidR="00640AA1" w:rsidRPr="004B749E" w:rsidRDefault="0087499A" w:rsidP="005A187F">
            <w:pPr>
              <w:spacing w:before="120" w:after="120"/>
              <w:rPr>
                <w:rFonts w:eastAsia="Arial"/>
                <w:szCs w:val="24"/>
                <w:highlight w:val="yellow"/>
              </w:rPr>
            </w:pPr>
            <w:r w:rsidRPr="004B749E">
              <w:rPr>
                <w:rFonts w:eastAsia="Arial"/>
                <w:szCs w:val="24"/>
                <w:highlight w:val="yellow"/>
              </w:rPr>
              <w:t xml:space="preserve">Where the Buyer requirement includes a potential breach of professional duty by the Supplier in connection with professional advice and /or professional services to be maintained for </w:t>
            </w:r>
            <w:r w:rsidR="007D5ABF" w:rsidRPr="004B749E">
              <w:rPr>
                <w:rFonts w:eastAsia="Arial"/>
                <w:szCs w:val="24"/>
                <w:highlight w:val="yellow"/>
              </w:rPr>
              <w:t>six (</w:t>
            </w:r>
            <w:r w:rsidRPr="004B749E">
              <w:rPr>
                <w:rFonts w:eastAsia="Arial"/>
                <w:szCs w:val="24"/>
                <w:highlight w:val="yellow"/>
              </w:rPr>
              <w:t>6</w:t>
            </w:r>
            <w:r w:rsidR="007D5ABF" w:rsidRPr="004B749E">
              <w:rPr>
                <w:rFonts w:eastAsia="Arial"/>
                <w:szCs w:val="24"/>
                <w:highlight w:val="yellow"/>
              </w:rPr>
              <w:t>)</w:t>
            </w:r>
            <w:r w:rsidRPr="004B749E">
              <w:rPr>
                <w:rFonts w:eastAsia="Arial"/>
                <w:szCs w:val="24"/>
                <w:highlight w:val="yellow"/>
              </w:rPr>
              <w:t xml:space="preserve"> years after the End Date</w:t>
            </w:r>
          </w:p>
        </w:tc>
      </w:tr>
      <w:tr w:rsidR="00640AA1" w:rsidRPr="004B749E" w14:paraId="1532F794" w14:textId="77777777" w:rsidTr="0B07342E">
        <w:tc>
          <w:tcPr>
            <w:tcW w:w="3964" w:type="dxa"/>
          </w:tcPr>
          <w:p w14:paraId="64C665EB" w14:textId="77777777" w:rsidR="00640AA1" w:rsidRPr="004B749E" w:rsidRDefault="0087499A" w:rsidP="005A187F">
            <w:pPr>
              <w:spacing w:before="120" w:after="120"/>
              <w:rPr>
                <w:rFonts w:eastAsia="Arial"/>
                <w:szCs w:val="24"/>
                <w:highlight w:val="yellow"/>
              </w:rPr>
            </w:pPr>
            <w:r w:rsidRPr="004B749E">
              <w:rPr>
                <w:rFonts w:eastAsia="Arial"/>
                <w:szCs w:val="24"/>
                <w:highlight w:val="yellow"/>
              </w:rPr>
              <w:t>Property Damage Insurance / Goods in Transit Insurance</w:t>
            </w:r>
          </w:p>
        </w:tc>
        <w:tc>
          <w:tcPr>
            <w:tcW w:w="5099" w:type="dxa"/>
          </w:tcPr>
          <w:p w14:paraId="2A40DB8A" w14:textId="668FE874" w:rsidR="00640AA1" w:rsidRPr="004B749E" w:rsidRDefault="0087499A" w:rsidP="005A187F">
            <w:pPr>
              <w:spacing w:before="120" w:after="120"/>
              <w:rPr>
                <w:rFonts w:eastAsia="Arial"/>
                <w:szCs w:val="24"/>
                <w:highlight w:val="yellow"/>
              </w:rPr>
            </w:pPr>
            <w:r w:rsidRPr="004B749E">
              <w:rPr>
                <w:rFonts w:eastAsia="Arial"/>
                <w:szCs w:val="24"/>
                <w:highlight w:val="yellow"/>
              </w:rPr>
              <w:t xml:space="preserve">Where the Buyer requirement necessitates primary perils insurance for relevant physical property (e.g. Buyer physical property in the care, custody and control of the Supplier in delivering </w:t>
            </w:r>
            <w:r w:rsidR="00AE7224" w:rsidRPr="004B749E">
              <w:rPr>
                <w:rFonts w:eastAsia="Arial"/>
                <w:szCs w:val="24"/>
                <w:highlight w:val="yellow"/>
              </w:rPr>
              <w:t>this Contract</w:t>
            </w:r>
            <w:r w:rsidRPr="004B749E">
              <w:rPr>
                <w:rFonts w:eastAsia="Arial"/>
                <w:szCs w:val="24"/>
                <w:highlight w:val="yellow"/>
              </w:rPr>
              <w:t>).</w:t>
            </w:r>
          </w:p>
        </w:tc>
      </w:tr>
      <w:tr w:rsidR="00640AA1" w:rsidRPr="004B749E" w14:paraId="5F72F181" w14:textId="77777777" w:rsidTr="0B07342E">
        <w:tc>
          <w:tcPr>
            <w:tcW w:w="3964" w:type="dxa"/>
          </w:tcPr>
          <w:p w14:paraId="5F50B651" w14:textId="77777777" w:rsidR="00640AA1" w:rsidRPr="004B749E" w:rsidRDefault="0087499A" w:rsidP="005A187F">
            <w:pPr>
              <w:spacing w:before="120" w:after="120"/>
              <w:rPr>
                <w:rFonts w:eastAsia="Arial"/>
                <w:szCs w:val="24"/>
                <w:highlight w:val="yellow"/>
              </w:rPr>
            </w:pPr>
            <w:r w:rsidRPr="004B749E">
              <w:rPr>
                <w:rFonts w:eastAsia="Arial"/>
                <w:szCs w:val="24"/>
                <w:highlight w:val="yellow"/>
              </w:rPr>
              <w:lastRenderedPageBreak/>
              <w:t>Cyber Liability Insurance</w:t>
            </w:r>
          </w:p>
        </w:tc>
        <w:tc>
          <w:tcPr>
            <w:tcW w:w="5099" w:type="dxa"/>
          </w:tcPr>
          <w:p w14:paraId="366F1B31" w14:textId="77777777" w:rsidR="00640AA1" w:rsidRPr="004B749E" w:rsidRDefault="0087499A" w:rsidP="005A187F">
            <w:pPr>
              <w:spacing w:before="120" w:after="120"/>
              <w:rPr>
                <w:rFonts w:eastAsia="Arial"/>
                <w:szCs w:val="24"/>
                <w:highlight w:val="yellow"/>
              </w:rPr>
            </w:pPr>
            <w:r w:rsidRPr="004B749E">
              <w:rPr>
                <w:rFonts w:eastAsia="Arial"/>
                <w:szCs w:val="24"/>
                <w:highlight w:val="yellow"/>
              </w:rPr>
              <w:t>Where the Buyer requirement includes specific cyber risk exposures.</w:t>
            </w:r>
          </w:p>
        </w:tc>
      </w:tr>
      <w:tr w:rsidR="00640AA1" w:rsidRPr="004B749E" w14:paraId="28E115D9" w14:textId="77777777" w:rsidTr="0B07342E">
        <w:tc>
          <w:tcPr>
            <w:tcW w:w="3964" w:type="dxa"/>
          </w:tcPr>
          <w:p w14:paraId="57A7BF5F" w14:textId="77777777" w:rsidR="00640AA1" w:rsidRPr="004B749E" w:rsidRDefault="0087499A" w:rsidP="005A187F">
            <w:pPr>
              <w:spacing w:before="120" w:after="120"/>
              <w:rPr>
                <w:rFonts w:eastAsia="Arial"/>
                <w:szCs w:val="24"/>
                <w:highlight w:val="yellow"/>
              </w:rPr>
            </w:pPr>
            <w:r w:rsidRPr="004B749E">
              <w:rPr>
                <w:rFonts w:eastAsia="Arial"/>
                <w:szCs w:val="24"/>
                <w:highlight w:val="yellow"/>
              </w:rPr>
              <w:t>Environmental Liability Insurance or Contractors Pollution Liability Insurance</w:t>
            </w:r>
          </w:p>
        </w:tc>
        <w:tc>
          <w:tcPr>
            <w:tcW w:w="5099" w:type="dxa"/>
          </w:tcPr>
          <w:p w14:paraId="596593B9" w14:textId="77777777" w:rsidR="00640AA1" w:rsidRPr="004B749E" w:rsidRDefault="0087499A" w:rsidP="005A187F">
            <w:pPr>
              <w:spacing w:before="120" w:after="120"/>
              <w:rPr>
                <w:rFonts w:eastAsia="Arial"/>
                <w:szCs w:val="24"/>
                <w:highlight w:val="yellow"/>
              </w:rPr>
            </w:pPr>
            <w:r w:rsidRPr="004B749E">
              <w:rPr>
                <w:rFonts w:eastAsia="Arial"/>
                <w:szCs w:val="24"/>
                <w:highlight w:val="yellow"/>
              </w:rPr>
              <w:t>Where the Buyer requirement includes exposure to significant pollution / contamination risks.</w:t>
            </w:r>
          </w:p>
        </w:tc>
      </w:tr>
    </w:tbl>
    <w:p w14:paraId="5E0FE00D" w14:textId="77777777" w:rsidR="00640AA1" w:rsidRPr="004B749E" w:rsidRDefault="00640AA1" w:rsidP="00B322CD">
      <w:pPr>
        <w:spacing w:after="0"/>
        <w:jc w:val="left"/>
        <w:rPr>
          <w:rFonts w:eastAsia="Aria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52"/>
        <w:gridCol w:w="5216"/>
        <w:gridCol w:w="1758"/>
      </w:tblGrid>
      <w:tr w:rsidR="004C6EBD" w14:paraId="5F477054" w14:textId="77777777" w:rsidTr="004C6EBD">
        <w:trPr>
          <w:tblHeader/>
          <w:tblCellSpacing w:w="15" w:type="dxa"/>
          <w:ins w:id="31" w:author="Tim Harris" w:date="2025-06-11T15:50:00Z" w16du:dateUtc="2025-06-11T14:50:00Z"/>
        </w:trPr>
        <w:tc>
          <w:tcPr>
            <w:tcW w:w="0" w:type="auto"/>
            <w:vAlign w:val="center"/>
            <w:hideMark/>
          </w:tcPr>
          <w:p w14:paraId="4E8CECAD" w14:textId="77777777" w:rsidR="004C6EBD" w:rsidRDefault="004C6EBD">
            <w:pPr>
              <w:overflowPunct/>
              <w:autoSpaceDE/>
              <w:autoSpaceDN/>
              <w:adjustRightInd/>
              <w:jc w:val="center"/>
              <w:textAlignment w:val="auto"/>
              <w:rPr>
                <w:ins w:id="32" w:author="Tim Harris" w:date="2025-06-11T15:50:00Z" w16du:dateUtc="2025-06-11T14:50:00Z"/>
                <w:rFonts w:ascii="Times New Roman" w:hAnsi="Times New Roman" w:cs="Times New Roman"/>
                <w:b/>
                <w:bCs/>
              </w:rPr>
            </w:pPr>
            <w:ins w:id="33" w:author="Tim Harris" w:date="2025-06-11T15:50:00Z" w16du:dateUtc="2025-06-11T14:50:00Z">
              <w:r>
                <w:rPr>
                  <w:rStyle w:val="Strong"/>
                </w:rPr>
                <w:t>Insurance Type</w:t>
              </w:r>
            </w:ins>
          </w:p>
        </w:tc>
        <w:tc>
          <w:tcPr>
            <w:tcW w:w="0" w:type="auto"/>
            <w:vAlign w:val="center"/>
            <w:hideMark/>
          </w:tcPr>
          <w:p w14:paraId="0F608490" w14:textId="77777777" w:rsidR="004C6EBD" w:rsidRDefault="004C6EBD">
            <w:pPr>
              <w:jc w:val="center"/>
              <w:rPr>
                <w:ins w:id="34" w:author="Tim Harris" w:date="2025-06-11T15:50:00Z" w16du:dateUtc="2025-06-11T14:50:00Z"/>
                <w:b/>
                <w:bCs/>
              </w:rPr>
            </w:pPr>
            <w:ins w:id="35" w:author="Tim Harris" w:date="2025-06-11T15:50:00Z" w16du:dateUtc="2025-06-11T14:50:00Z">
              <w:r>
                <w:rPr>
                  <w:rStyle w:val="Strong"/>
                </w:rPr>
                <w:t>Coverage Purpose</w:t>
              </w:r>
            </w:ins>
          </w:p>
        </w:tc>
        <w:tc>
          <w:tcPr>
            <w:tcW w:w="0" w:type="auto"/>
            <w:vAlign w:val="center"/>
            <w:hideMark/>
          </w:tcPr>
          <w:p w14:paraId="04CA4861" w14:textId="77777777" w:rsidR="004C6EBD" w:rsidRDefault="004C6EBD">
            <w:pPr>
              <w:jc w:val="center"/>
              <w:rPr>
                <w:ins w:id="36" w:author="Tim Harris" w:date="2025-06-11T15:50:00Z" w16du:dateUtc="2025-06-11T14:50:00Z"/>
                <w:b/>
                <w:bCs/>
              </w:rPr>
            </w:pPr>
            <w:ins w:id="37" w:author="Tim Harris" w:date="2025-06-11T15:50:00Z" w16du:dateUtc="2025-06-11T14:50:00Z">
              <w:r>
                <w:rPr>
                  <w:rStyle w:val="Strong"/>
                </w:rPr>
                <w:t>Minimum Limit</w:t>
              </w:r>
            </w:ins>
          </w:p>
        </w:tc>
      </w:tr>
      <w:tr w:rsidR="004C6EBD" w14:paraId="40E58F4B" w14:textId="77777777" w:rsidTr="004C6EBD">
        <w:trPr>
          <w:tblCellSpacing w:w="15" w:type="dxa"/>
          <w:ins w:id="38" w:author="Tim Harris" w:date="2025-06-11T15:50:00Z" w16du:dateUtc="2025-06-11T14:50:00Z"/>
        </w:trPr>
        <w:tc>
          <w:tcPr>
            <w:tcW w:w="0" w:type="auto"/>
            <w:vAlign w:val="center"/>
            <w:hideMark/>
          </w:tcPr>
          <w:p w14:paraId="52AD1E1B" w14:textId="77777777" w:rsidR="004C6EBD" w:rsidRDefault="004C6EBD">
            <w:pPr>
              <w:jc w:val="left"/>
              <w:rPr>
                <w:ins w:id="39" w:author="Tim Harris" w:date="2025-06-11T15:50:00Z" w16du:dateUtc="2025-06-11T14:50:00Z"/>
              </w:rPr>
            </w:pPr>
            <w:ins w:id="40" w:author="Tim Harris" w:date="2025-06-11T15:50:00Z" w16du:dateUtc="2025-06-11T14:50:00Z">
              <w:r>
                <w:rPr>
                  <w:rStyle w:val="Strong"/>
                </w:rPr>
                <w:t>Professional Indemnity</w:t>
              </w:r>
            </w:ins>
          </w:p>
        </w:tc>
        <w:tc>
          <w:tcPr>
            <w:tcW w:w="0" w:type="auto"/>
            <w:vAlign w:val="center"/>
            <w:hideMark/>
          </w:tcPr>
          <w:p w14:paraId="5668D89C" w14:textId="77777777" w:rsidR="004C6EBD" w:rsidRDefault="004C6EBD">
            <w:pPr>
              <w:rPr>
                <w:ins w:id="41" w:author="Tim Harris" w:date="2025-06-11T15:50:00Z" w16du:dateUtc="2025-06-11T14:50:00Z"/>
              </w:rPr>
            </w:pPr>
            <w:ins w:id="42" w:author="Tim Harris" w:date="2025-06-11T15:50:00Z" w16du:dateUtc="2025-06-11T14:50:00Z">
              <w:r>
                <w:t>Covers negligent advice, reporting errors, or fiduciary failures. Critical for all 3 Lots.</w:t>
              </w:r>
            </w:ins>
          </w:p>
        </w:tc>
        <w:tc>
          <w:tcPr>
            <w:tcW w:w="0" w:type="auto"/>
            <w:vAlign w:val="center"/>
            <w:hideMark/>
          </w:tcPr>
          <w:p w14:paraId="0F4ABA9B" w14:textId="77777777" w:rsidR="004C6EBD" w:rsidRDefault="004C6EBD">
            <w:pPr>
              <w:rPr>
                <w:ins w:id="43" w:author="Tim Harris" w:date="2025-06-11T15:50:00Z" w16du:dateUtc="2025-06-11T14:50:00Z"/>
              </w:rPr>
            </w:pPr>
            <w:ins w:id="44" w:author="Tim Harris" w:date="2025-06-11T15:50:00Z" w16du:dateUtc="2025-06-11T14:50:00Z">
              <w:r>
                <w:t>£10,000,000 per claim</w:t>
              </w:r>
            </w:ins>
          </w:p>
        </w:tc>
      </w:tr>
      <w:tr w:rsidR="004C6EBD" w14:paraId="03C9A62E" w14:textId="77777777" w:rsidTr="004C6EBD">
        <w:trPr>
          <w:tblCellSpacing w:w="15" w:type="dxa"/>
          <w:ins w:id="45" w:author="Tim Harris" w:date="2025-06-11T15:50:00Z" w16du:dateUtc="2025-06-11T14:50:00Z"/>
        </w:trPr>
        <w:tc>
          <w:tcPr>
            <w:tcW w:w="0" w:type="auto"/>
            <w:vAlign w:val="center"/>
            <w:hideMark/>
          </w:tcPr>
          <w:p w14:paraId="41B718EC" w14:textId="77777777" w:rsidR="004C6EBD" w:rsidRDefault="004C6EBD">
            <w:pPr>
              <w:rPr>
                <w:ins w:id="46" w:author="Tim Harris" w:date="2025-06-11T15:50:00Z" w16du:dateUtc="2025-06-11T14:50:00Z"/>
              </w:rPr>
            </w:pPr>
            <w:ins w:id="47" w:author="Tim Harris" w:date="2025-06-11T15:50:00Z" w16du:dateUtc="2025-06-11T14:50:00Z">
              <w:r>
                <w:rPr>
                  <w:rStyle w:val="Strong"/>
                </w:rPr>
                <w:t>Cyber Liability</w:t>
              </w:r>
            </w:ins>
          </w:p>
        </w:tc>
        <w:tc>
          <w:tcPr>
            <w:tcW w:w="0" w:type="auto"/>
            <w:vAlign w:val="center"/>
            <w:hideMark/>
          </w:tcPr>
          <w:p w14:paraId="2843E60F" w14:textId="77777777" w:rsidR="004C6EBD" w:rsidRDefault="004C6EBD">
            <w:pPr>
              <w:rPr>
                <w:ins w:id="48" w:author="Tim Harris" w:date="2025-06-11T15:50:00Z" w16du:dateUtc="2025-06-11T14:50:00Z"/>
              </w:rPr>
            </w:pPr>
            <w:ins w:id="49" w:author="Tim Harris" w:date="2025-06-11T15:50:00Z" w16du:dateUtc="2025-06-11T14:50:00Z">
              <w:r>
                <w:t>Covers data breaches, ransomware, business interruption. Especially relevant to reporting and ops data vendors.</w:t>
              </w:r>
            </w:ins>
          </w:p>
        </w:tc>
        <w:tc>
          <w:tcPr>
            <w:tcW w:w="0" w:type="auto"/>
            <w:vAlign w:val="center"/>
            <w:hideMark/>
          </w:tcPr>
          <w:p w14:paraId="4FDD9C7F" w14:textId="77777777" w:rsidR="004C6EBD" w:rsidRDefault="004C6EBD">
            <w:pPr>
              <w:rPr>
                <w:ins w:id="50" w:author="Tim Harris" w:date="2025-06-11T15:50:00Z" w16du:dateUtc="2025-06-11T14:50:00Z"/>
              </w:rPr>
            </w:pPr>
            <w:ins w:id="51" w:author="Tim Harris" w:date="2025-06-11T15:50:00Z" w16du:dateUtc="2025-06-11T14:50:00Z">
              <w:r>
                <w:t>£5,000,000 aggregate</w:t>
              </w:r>
            </w:ins>
          </w:p>
        </w:tc>
      </w:tr>
      <w:tr w:rsidR="004C6EBD" w14:paraId="593089FC" w14:textId="77777777" w:rsidTr="004C6EBD">
        <w:trPr>
          <w:tblCellSpacing w:w="15" w:type="dxa"/>
          <w:ins w:id="52" w:author="Tim Harris" w:date="2025-06-11T15:50:00Z" w16du:dateUtc="2025-06-11T14:50:00Z"/>
        </w:trPr>
        <w:tc>
          <w:tcPr>
            <w:tcW w:w="0" w:type="auto"/>
            <w:vAlign w:val="center"/>
            <w:hideMark/>
          </w:tcPr>
          <w:p w14:paraId="69F8F7B8" w14:textId="77777777" w:rsidR="004C6EBD" w:rsidRDefault="004C6EBD">
            <w:pPr>
              <w:rPr>
                <w:ins w:id="53" w:author="Tim Harris" w:date="2025-06-11T15:50:00Z" w16du:dateUtc="2025-06-11T14:50:00Z"/>
              </w:rPr>
            </w:pPr>
            <w:ins w:id="54" w:author="Tim Harris" w:date="2025-06-11T15:50:00Z" w16du:dateUtc="2025-06-11T14:50:00Z">
              <w:r>
                <w:rPr>
                  <w:rStyle w:val="Strong"/>
                </w:rPr>
                <w:t>Employers’ Liability</w:t>
              </w:r>
            </w:ins>
          </w:p>
        </w:tc>
        <w:tc>
          <w:tcPr>
            <w:tcW w:w="0" w:type="auto"/>
            <w:vAlign w:val="center"/>
            <w:hideMark/>
          </w:tcPr>
          <w:p w14:paraId="0F4432DA" w14:textId="77777777" w:rsidR="004C6EBD" w:rsidRDefault="004C6EBD">
            <w:pPr>
              <w:rPr>
                <w:ins w:id="55" w:author="Tim Harris" w:date="2025-06-11T15:50:00Z" w16du:dateUtc="2025-06-11T14:50:00Z"/>
              </w:rPr>
            </w:pPr>
            <w:ins w:id="56" w:author="Tim Harris" w:date="2025-06-11T15:50:00Z" w16du:dateUtc="2025-06-11T14:50:00Z">
              <w:r>
                <w:t>Already required by law. Mentioned here for completeness.</w:t>
              </w:r>
            </w:ins>
          </w:p>
        </w:tc>
        <w:tc>
          <w:tcPr>
            <w:tcW w:w="0" w:type="auto"/>
            <w:vAlign w:val="center"/>
            <w:hideMark/>
          </w:tcPr>
          <w:p w14:paraId="465F82FA" w14:textId="77777777" w:rsidR="004C6EBD" w:rsidRDefault="004C6EBD">
            <w:pPr>
              <w:rPr>
                <w:ins w:id="57" w:author="Tim Harris" w:date="2025-06-11T15:50:00Z" w16du:dateUtc="2025-06-11T14:50:00Z"/>
              </w:rPr>
            </w:pPr>
            <w:ins w:id="58" w:author="Tim Harris" w:date="2025-06-11T15:50:00Z" w16du:dateUtc="2025-06-11T14:50:00Z">
              <w:r>
                <w:t>£10,000,000</w:t>
              </w:r>
            </w:ins>
          </w:p>
        </w:tc>
      </w:tr>
      <w:tr w:rsidR="004C6EBD" w14:paraId="3EB7EF5A" w14:textId="77777777" w:rsidTr="004C6EBD">
        <w:trPr>
          <w:tblCellSpacing w:w="15" w:type="dxa"/>
          <w:ins w:id="59" w:author="Tim Harris" w:date="2025-06-11T15:50:00Z" w16du:dateUtc="2025-06-11T14:50:00Z"/>
        </w:trPr>
        <w:tc>
          <w:tcPr>
            <w:tcW w:w="0" w:type="auto"/>
            <w:vAlign w:val="center"/>
            <w:hideMark/>
          </w:tcPr>
          <w:p w14:paraId="362A683B" w14:textId="77777777" w:rsidR="004C6EBD" w:rsidRDefault="004C6EBD">
            <w:pPr>
              <w:rPr>
                <w:ins w:id="60" w:author="Tim Harris" w:date="2025-06-11T15:50:00Z" w16du:dateUtc="2025-06-11T14:50:00Z"/>
              </w:rPr>
            </w:pPr>
            <w:ins w:id="61" w:author="Tim Harris" w:date="2025-06-11T15:50:00Z" w16du:dateUtc="2025-06-11T14:50:00Z">
              <w:r>
                <w:rPr>
                  <w:rStyle w:val="Strong"/>
                </w:rPr>
                <w:t>Crime Insurance (optional)</w:t>
              </w:r>
            </w:ins>
          </w:p>
        </w:tc>
        <w:tc>
          <w:tcPr>
            <w:tcW w:w="0" w:type="auto"/>
            <w:vAlign w:val="center"/>
            <w:hideMark/>
          </w:tcPr>
          <w:p w14:paraId="13ED778D" w14:textId="77777777" w:rsidR="004C6EBD" w:rsidRDefault="004C6EBD">
            <w:pPr>
              <w:rPr>
                <w:ins w:id="62" w:author="Tim Harris" w:date="2025-06-11T15:50:00Z" w16du:dateUtc="2025-06-11T14:50:00Z"/>
              </w:rPr>
            </w:pPr>
            <w:ins w:id="63" w:author="Tim Harris" w:date="2025-06-11T15:50:00Z" w16du:dateUtc="2025-06-11T14:50:00Z">
              <w:r>
                <w:t>Covers internal/external fraud, particularly relevant for custody and fund administration services.</w:t>
              </w:r>
            </w:ins>
          </w:p>
        </w:tc>
        <w:tc>
          <w:tcPr>
            <w:tcW w:w="0" w:type="auto"/>
            <w:vAlign w:val="center"/>
            <w:hideMark/>
          </w:tcPr>
          <w:p w14:paraId="18102714" w14:textId="77777777" w:rsidR="004C6EBD" w:rsidRDefault="004C6EBD">
            <w:pPr>
              <w:rPr>
                <w:ins w:id="64" w:author="Tim Harris" w:date="2025-06-11T15:50:00Z" w16du:dateUtc="2025-06-11T14:50:00Z"/>
              </w:rPr>
            </w:pPr>
            <w:ins w:id="65" w:author="Tim Harris" w:date="2025-06-11T15:50:00Z" w16du:dateUtc="2025-06-11T14:50:00Z">
              <w:r>
                <w:t>£5,000,000</w:t>
              </w:r>
            </w:ins>
          </w:p>
        </w:tc>
      </w:tr>
    </w:tbl>
    <w:p w14:paraId="599F3867" w14:textId="77777777" w:rsidR="00640AA1" w:rsidRPr="004B749E" w:rsidRDefault="00640AA1" w:rsidP="00B322CD"/>
    <w:sectPr w:rsidR="00640AA1" w:rsidRPr="004B749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EB3CB" w14:textId="77777777" w:rsidR="008A19D2" w:rsidRDefault="008A19D2">
      <w:pPr>
        <w:spacing w:after="0"/>
      </w:pPr>
      <w:r>
        <w:separator/>
      </w:r>
    </w:p>
  </w:endnote>
  <w:endnote w:type="continuationSeparator" w:id="0">
    <w:p w14:paraId="099E1F0F" w14:textId="77777777" w:rsidR="008A19D2" w:rsidRDefault="008A19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51D4D" w14:textId="2E51651B" w:rsidR="008A19D2" w:rsidRDefault="0058361A">
    <w:pPr>
      <w:pStyle w:val="Footer"/>
    </w:pPr>
    <w:r>
      <w:rPr>
        <w:noProof/>
      </w:rPr>
      <mc:AlternateContent>
        <mc:Choice Requires="wps">
          <w:drawing>
            <wp:anchor distT="0" distB="0" distL="0" distR="0" simplePos="0" relativeHeight="251659264" behindDoc="0" locked="0" layoutInCell="1" allowOverlap="1" wp14:anchorId="03A084AB" wp14:editId="24ED3573">
              <wp:simplePos x="635" y="635"/>
              <wp:positionH relativeFrom="page">
                <wp:align>left</wp:align>
              </wp:positionH>
              <wp:positionV relativeFrom="page">
                <wp:align>bottom</wp:align>
              </wp:positionV>
              <wp:extent cx="1470025" cy="345440"/>
              <wp:effectExtent l="0" t="0" r="15875" b="0"/>
              <wp:wrapNone/>
              <wp:docPr id="1383637071"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3948AC2E" w14:textId="34022DAA" w:rsidR="0058361A" w:rsidRPr="0058361A" w:rsidRDefault="0058361A" w:rsidP="0058361A">
                          <w:pPr>
                            <w:spacing w:after="0"/>
                            <w:rPr>
                              <w:rFonts w:ascii="Calibri" w:eastAsia="Calibri" w:hAnsi="Calibri" w:cs="Calibri"/>
                              <w:noProof/>
                              <w:color w:val="000000"/>
                              <w:sz w:val="20"/>
                              <w:szCs w:val="20"/>
                            </w:rPr>
                          </w:pPr>
                          <w:r w:rsidRPr="0058361A">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3A084AB" id="_x0000_t202" coordsize="21600,21600" o:spt="202" path="m,l,21600r21600,l21600,xe">
              <v:stroke joinstyle="miter"/>
              <v:path gradientshapeok="t" o:connecttype="rect"/>
            </v:shapetype>
            <v:shape id="Text Box 2" o:spid="_x0000_s1026" type="#_x0000_t202" alt="Unrestricted Document" style="position:absolute;left:0;text-align:left;margin-left:0;margin-top:0;width:115.7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" filled="f" stroked="f">
              <v:fill o:detectmouseclick="t"/>
              <v:textbox style="mso-fit-shape-to-text:t" inset="20pt,0,0,15pt">
                <w:txbxContent>
                  <w:p w14:paraId="3948AC2E" w14:textId="34022DAA" w:rsidR="0058361A" w:rsidRPr="0058361A" w:rsidRDefault="0058361A" w:rsidP="0058361A">
                    <w:pPr>
                      <w:spacing w:after="0"/>
                      <w:rPr>
                        <w:rFonts w:ascii="Calibri" w:eastAsia="Calibri" w:hAnsi="Calibri" w:cs="Calibri"/>
                        <w:noProof/>
                        <w:color w:val="000000"/>
                        <w:sz w:val="20"/>
                        <w:szCs w:val="20"/>
                      </w:rPr>
                    </w:pPr>
                    <w:r w:rsidRPr="0058361A">
                      <w:rPr>
                        <w:rFonts w:ascii="Calibri" w:eastAsia="Calibri" w:hAnsi="Calibri" w:cs="Calibri"/>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D4BA1" w14:textId="147329E0" w:rsidR="008A19D2" w:rsidRDefault="0058361A">
    <w:pPr>
      <w:tabs>
        <w:tab w:val="center" w:pos="4513"/>
        <w:tab w:val="right" w:pos="9026"/>
      </w:tabs>
      <w:spacing w:after="0"/>
      <w:rPr>
        <w:rFonts w:eastAsia="Arial"/>
        <w:sz w:val="20"/>
        <w:szCs w:val="20"/>
      </w:rPr>
    </w:pPr>
    <w:r>
      <w:rPr>
        <w:rFonts w:eastAsia="Arial"/>
        <w:noProof/>
        <w:sz w:val="20"/>
        <w:szCs w:val="20"/>
      </w:rPr>
      <mc:AlternateContent>
        <mc:Choice Requires="wps">
          <w:drawing>
            <wp:anchor distT="0" distB="0" distL="0" distR="0" simplePos="0" relativeHeight="251660288" behindDoc="0" locked="0" layoutInCell="1" allowOverlap="1" wp14:anchorId="211A41C1" wp14:editId="3CCAB61A">
              <wp:simplePos x="635" y="635"/>
              <wp:positionH relativeFrom="page">
                <wp:align>left</wp:align>
              </wp:positionH>
              <wp:positionV relativeFrom="page">
                <wp:align>bottom</wp:align>
              </wp:positionV>
              <wp:extent cx="1470025" cy="345440"/>
              <wp:effectExtent l="0" t="0" r="15875" b="0"/>
              <wp:wrapNone/>
              <wp:docPr id="915290864"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3F284D8A" w14:textId="08338E63" w:rsidR="0058361A" w:rsidRPr="0058361A" w:rsidRDefault="0058361A" w:rsidP="0058361A">
                          <w:pPr>
                            <w:spacing w:after="0"/>
                            <w:rPr>
                              <w:rFonts w:ascii="Calibri" w:eastAsia="Calibri" w:hAnsi="Calibri" w:cs="Calibri"/>
                              <w:noProof/>
                              <w:color w:val="000000"/>
                              <w:sz w:val="20"/>
                              <w:szCs w:val="20"/>
                            </w:rPr>
                          </w:pPr>
                          <w:r w:rsidRPr="0058361A">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11A41C1" id="_x0000_t202" coordsize="21600,21600" o:spt="202" path="m,l,21600r21600,l21600,xe">
              <v:stroke joinstyle="miter"/>
              <v:path gradientshapeok="t" o:connecttype="rect"/>
            </v:shapetype>
            <v:shape id="Text Box 3" o:spid="_x0000_s1027" type="#_x0000_t202" alt="Unrestricted Document" style="position:absolute;left:0;text-align:left;margin-left:0;margin-top:0;width:115.75pt;height:27.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" filled="f" stroked="f">
              <v:fill o:detectmouseclick="t"/>
              <v:textbox style="mso-fit-shape-to-text:t" inset="20pt,0,0,15pt">
                <w:txbxContent>
                  <w:p w14:paraId="3F284D8A" w14:textId="08338E63" w:rsidR="0058361A" w:rsidRPr="0058361A" w:rsidRDefault="0058361A" w:rsidP="0058361A">
                    <w:pPr>
                      <w:spacing w:after="0"/>
                      <w:rPr>
                        <w:rFonts w:ascii="Calibri" w:eastAsia="Calibri" w:hAnsi="Calibri" w:cs="Calibri"/>
                        <w:noProof/>
                        <w:color w:val="000000"/>
                        <w:sz w:val="20"/>
                        <w:szCs w:val="20"/>
                      </w:rPr>
                    </w:pPr>
                    <w:r w:rsidRPr="0058361A">
                      <w:rPr>
                        <w:rFonts w:ascii="Calibri" w:eastAsia="Calibri" w:hAnsi="Calibri" w:cs="Calibri"/>
                        <w:noProof/>
                        <w:color w:val="000000"/>
                        <w:sz w:val="20"/>
                        <w:szCs w:val="20"/>
                      </w:rPr>
                      <w:t>Unrestricted Document</w:t>
                    </w:r>
                  </w:p>
                </w:txbxContent>
              </v:textbox>
              <w10:wrap anchorx="page" anchory="page"/>
            </v:shape>
          </w:pict>
        </mc:Fallback>
      </mc:AlternateContent>
    </w:r>
  </w:p>
  <w:p w14:paraId="374621B0" w14:textId="4D7568E8" w:rsidR="008A19D2" w:rsidRPr="00092873" w:rsidRDefault="008A19D2" w:rsidP="00092873">
    <w:pPr>
      <w:tabs>
        <w:tab w:val="center" w:pos="4513"/>
        <w:tab w:val="right" w:pos="9026"/>
      </w:tabs>
      <w:spacing w:after="0"/>
      <w:rPr>
        <w:rFonts w:eastAsia="Arial"/>
        <w:color w:val="BFBFBF"/>
        <w:sz w:val="20"/>
        <w:szCs w:val="20"/>
      </w:rPr>
    </w:pPr>
    <w:r>
      <w:rPr>
        <w:rFonts w:eastAsia="Arial"/>
        <w:color w:val="BFBFBF"/>
        <w:sz w:val="20"/>
        <w:szCs w:val="20"/>
      </w:rPr>
      <w:t>v.1.3</w:t>
    </w:r>
    <w:r>
      <w:rPr>
        <w:rFonts w:eastAsia="Arial"/>
        <w:color w:val="BFBFBF"/>
        <w:sz w:val="20"/>
        <w:szCs w:val="20"/>
      </w:rPr>
      <w:tab/>
    </w:r>
    <w:r>
      <w:rPr>
        <w:rFonts w:eastAsia="Arial"/>
        <w:color w:val="BFBFBF"/>
        <w:sz w:val="20"/>
        <w:szCs w:val="20"/>
      </w:rPr>
      <w:tab/>
      <w:t xml:space="preserve"> </w:t>
    </w:r>
    <w:r>
      <w:rPr>
        <w:rFonts w:eastAsia="Arial"/>
        <w:color w:val="BFBFBF"/>
        <w:sz w:val="20"/>
        <w:szCs w:val="20"/>
      </w:rPr>
      <w:fldChar w:fldCharType="begin"/>
    </w:r>
    <w:r>
      <w:rPr>
        <w:rFonts w:eastAsia="Arial"/>
        <w:color w:val="BFBFBF"/>
        <w:sz w:val="20"/>
        <w:szCs w:val="20"/>
      </w:rPr>
      <w:instrText>PAGE</w:instrText>
    </w:r>
    <w:r>
      <w:rPr>
        <w:rFonts w:eastAsia="Arial"/>
        <w:color w:val="BFBFBF"/>
        <w:sz w:val="20"/>
        <w:szCs w:val="20"/>
      </w:rPr>
      <w:fldChar w:fldCharType="separate"/>
    </w:r>
    <w:r w:rsidR="004B749E">
      <w:rPr>
        <w:rFonts w:eastAsia="Arial"/>
        <w:noProof/>
        <w:color w:val="BFBFBF"/>
        <w:sz w:val="20"/>
        <w:szCs w:val="20"/>
      </w:rPr>
      <w:t>1</w:t>
    </w:r>
    <w:r>
      <w:rPr>
        <w:rFonts w:eastAsia="Arial"/>
        <w:color w:val="BFBFB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F80EF" w14:textId="3364D04D" w:rsidR="008A19D2" w:rsidRDefault="0058361A">
    <w:pPr>
      <w:tabs>
        <w:tab w:val="center" w:pos="4513"/>
        <w:tab w:val="right" w:pos="9026"/>
      </w:tabs>
      <w:spacing w:after="0"/>
      <w:rPr>
        <w:rFonts w:eastAsia="Arial"/>
        <w:color w:val="BFBFBF"/>
        <w:sz w:val="20"/>
        <w:szCs w:val="20"/>
      </w:rPr>
    </w:pPr>
    <w:r>
      <w:rPr>
        <w:rFonts w:eastAsia="Arial"/>
        <w:noProof/>
        <w:color w:val="BFBFBF"/>
        <w:sz w:val="20"/>
        <w:szCs w:val="20"/>
      </w:rPr>
      <mc:AlternateContent>
        <mc:Choice Requires="wps">
          <w:drawing>
            <wp:anchor distT="0" distB="0" distL="0" distR="0" simplePos="0" relativeHeight="251658240" behindDoc="0" locked="0" layoutInCell="1" allowOverlap="1" wp14:anchorId="3D97DD7C" wp14:editId="24489FA1">
              <wp:simplePos x="635" y="635"/>
              <wp:positionH relativeFrom="page">
                <wp:align>left</wp:align>
              </wp:positionH>
              <wp:positionV relativeFrom="page">
                <wp:align>bottom</wp:align>
              </wp:positionV>
              <wp:extent cx="1470025" cy="345440"/>
              <wp:effectExtent l="0" t="0" r="15875" b="0"/>
              <wp:wrapNone/>
              <wp:docPr id="374731189"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1E3A223E" w14:textId="374057B3" w:rsidR="0058361A" w:rsidRPr="0058361A" w:rsidRDefault="0058361A" w:rsidP="0058361A">
                          <w:pPr>
                            <w:spacing w:after="0"/>
                            <w:rPr>
                              <w:rFonts w:ascii="Calibri" w:eastAsia="Calibri" w:hAnsi="Calibri" w:cs="Calibri"/>
                              <w:noProof/>
                              <w:color w:val="000000"/>
                              <w:sz w:val="20"/>
                              <w:szCs w:val="20"/>
                            </w:rPr>
                          </w:pPr>
                          <w:r w:rsidRPr="0058361A">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D97DD7C" id="_x0000_t202" coordsize="21600,21600" o:spt="202" path="m,l,21600r21600,l21600,xe">
              <v:stroke joinstyle="miter"/>
              <v:path gradientshapeok="t" o:connecttype="rect"/>
            </v:shapetype>
            <v:shape id="Text Box 1" o:spid="_x0000_s1028" type="#_x0000_t202" alt="Unrestricted Document" style="position:absolute;left:0;text-align:left;margin-left:0;margin-top:0;width:115.75pt;height:27.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" filled="f" stroked="f">
              <v:fill o:detectmouseclick="t"/>
              <v:textbox style="mso-fit-shape-to-text:t" inset="20pt,0,0,15pt">
                <w:txbxContent>
                  <w:p w14:paraId="1E3A223E" w14:textId="374057B3" w:rsidR="0058361A" w:rsidRPr="0058361A" w:rsidRDefault="0058361A" w:rsidP="0058361A">
                    <w:pPr>
                      <w:spacing w:after="0"/>
                      <w:rPr>
                        <w:rFonts w:ascii="Calibri" w:eastAsia="Calibri" w:hAnsi="Calibri" w:cs="Calibri"/>
                        <w:noProof/>
                        <w:color w:val="000000"/>
                        <w:sz w:val="20"/>
                        <w:szCs w:val="20"/>
                      </w:rPr>
                    </w:pPr>
                    <w:r w:rsidRPr="0058361A">
                      <w:rPr>
                        <w:rFonts w:ascii="Calibri" w:eastAsia="Calibri" w:hAnsi="Calibri" w:cs="Calibri"/>
                        <w:noProof/>
                        <w:color w:val="000000"/>
                        <w:sz w:val="20"/>
                        <w:szCs w:val="20"/>
                      </w:rPr>
                      <w:t>Unrestricted Document</w:t>
                    </w:r>
                  </w:p>
                </w:txbxContent>
              </v:textbox>
              <w10:wrap anchorx="page" anchory="page"/>
            </v:shape>
          </w:pict>
        </mc:Fallback>
      </mc:AlternateContent>
    </w:r>
  </w:p>
  <w:p w14:paraId="40624351" w14:textId="77777777" w:rsidR="008A19D2" w:rsidRDefault="008A19D2">
    <w:pPr>
      <w:tabs>
        <w:tab w:val="center" w:pos="4513"/>
        <w:tab w:val="right" w:pos="9026"/>
      </w:tabs>
      <w:spacing w:after="0"/>
      <w:jc w:val="left"/>
      <w:rPr>
        <w:rFonts w:eastAsia="Arial"/>
        <w:color w:val="BFBFBF"/>
        <w:sz w:val="20"/>
        <w:szCs w:val="20"/>
      </w:rPr>
    </w:pPr>
    <w:r>
      <w:rPr>
        <w:rFonts w:eastAsia="Arial"/>
        <w:color w:val="BFBFBF"/>
        <w:sz w:val="20"/>
        <w:szCs w:val="20"/>
      </w:rPr>
      <w:tab/>
      <w:t xml:space="preserve">                                           </w:t>
    </w:r>
  </w:p>
  <w:p w14:paraId="14BD42E2" w14:textId="13B010C9" w:rsidR="008A19D2" w:rsidRDefault="008A19D2">
    <w:pPr>
      <w:pBdr>
        <w:top w:val="nil"/>
        <w:left w:val="nil"/>
        <w:bottom w:val="nil"/>
        <w:right w:val="nil"/>
        <w:between w:val="nil"/>
      </w:pBdr>
      <w:tabs>
        <w:tab w:val="center" w:pos="4513"/>
        <w:tab w:val="right" w:pos="9026"/>
      </w:tabs>
      <w:spacing w:after="0"/>
      <w:jc w:val="left"/>
      <w:rPr>
        <w:rFonts w:eastAsia="Arial"/>
        <w:color w:val="BFBFBF"/>
        <w:sz w:val="20"/>
        <w:szCs w:val="20"/>
      </w:rPr>
    </w:pPr>
    <w:r>
      <w:rPr>
        <w:rFonts w:eastAsia="Arial"/>
        <w:color w:val="BFBFBF"/>
        <w:sz w:val="20"/>
        <w:szCs w:val="20"/>
      </w:rPr>
      <w:tab/>
    </w:r>
    <w:r>
      <w:rPr>
        <w:rFonts w:eastAsia="Arial"/>
        <w:color w:val="BFBFBF"/>
        <w:sz w:val="20"/>
        <w:szCs w:val="20"/>
      </w:rPr>
      <w:tab/>
      <w:t xml:space="preserve"> </w:t>
    </w:r>
    <w:r>
      <w:rPr>
        <w:rFonts w:eastAsia="Arial"/>
        <w:color w:val="BFBFBF"/>
        <w:sz w:val="20"/>
        <w:szCs w:val="20"/>
      </w:rPr>
      <w:fldChar w:fldCharType="begin"/>
    </w:r>
    <w:r>
      <w:rPr>
        <w:rFonts w:eastAsia="Arial"/>
        <w:color w:val="BFBFBF"/>
        <w:sz w:val="20"/>
        <w:szCs w:val="20"/>
      </w:rPr>
      <w:instrText>PAGE</w:instrText>
    </w:r>
    <w:r>
      <w:rPr>
        <w:rFonts w:eastAsia="Arial"/>
        <w:color w:val="BFBFBF"/>
        <w:sz w:val="20"/>
        <w:szCs w:val="20"/>
      </w:rPr>
      <w:fldChar w:fldCharType="separate"/>
    </w:r>
    <w:r>
      <w:rPr>
        <w:rFonts w:eastAsia="Arial"/>
        <w:noProof/>
        <w:color w:val="BFBFBF"/>
        <w:sz w:val="20"/>
        <w:szCs w:val="20"/>
      </w:rPr>
      <w:t>2</w:t>
    </w:r>
    <w:r>
      <w:rPr>
        <w:rFonts w:eastAsia="Arial"/>
        <w:color w:val="BFBFBF"/>
        <w:sz w:val="20"/>
        <w:szCs w:val="20"/>
      </w:rPr>
      <w:fldChar w:fldCharType="end"/>
    </w:r>
  </w:p>
  <w:p w14:paraId="3BBBA461" w14:textId="77777777" w:rsidR="008A19D2" w:rsidRDefault="008A19D2">
    <w:pPr>
      <w:spacing w:after="0"/>
      <w:jc w:val="left"/>
      <w:rPr>
        <w:color w:val="BFBFBF"/>
      </w:rPr>
    </w:pP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5FEDC" w14:textId="77777777" w:rsidR="008A19D2" w:rsidRDefault="008A19D2">
      <w:pPr>
        <w:spacing w:after="0"/>
      </w:pPr>
      <w:r>
        <w:separator/>
      </w:r>
    </w:p>
  </w:footnote>
  <w:footnote w:type="continuationSeparator" w:id="0">
    <w:p w14:paraId="237CE0EA" w14:textId="77777777" w:rsidR="008A19D2" w:rsidRDefault="008A19D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3A498" w14:textId="77777777" w:rsidR="008A19D2" w:rsidRDefault="008A1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661B5" w14:textId="136FEB26" w:rsidR="008A19D2" w:rsidRPr="00397CA8" w:rsidRDefault="008A19D2">
    <w:pPr>
      <w:pBdr>
        <w:top w:val="nil"/>
        <w:left w:val="nil"/>
        <w:bottom w:val="nil"/>
        <w:right w:val="nil"/>
        <w:between w:val="nil"/>
      </w:pBdr>
      <w:tabs>
        <w:tab w:val="center" w:pos="4513"/>
        <w:tab w:val="right" w:pos="9026"/>
      </w:tabs>
      <w:spacing w:after="0"/>
      <w:rPr>
        <w:rFonts w:eastAsia="Arial"/>
        <w:b/>
        <w:color w:val="000000"/>
        <w:sz w:val="20"/>
        <w:szCs w:val="20"/>
      </w:rPr>
    </w:pPr>
    <w:r w:rsidRPr="00397CA8">
      <w:rPr>
        <w:rFonts w:eastAsia="Arial"/>
        <w:bCs/>
        <w:color w:val="000000"/>
        <w:sz w:val="20"/>
        <w:szCs w:val="20"/>
      </w:rPr>
      <w:t>Schedule 22 (Insurance Requirements), Crown Copyright 202</w:t>
    </w:r>
    <w:r>
      <w:rPr>
        <w:rFonts w:eastAsia="Arial"/>
        <w:bCs/>
        <w:color w:val="000000"/>
        <w:sz w:val="20"/>
        <w:szCs w:val="20"/>
      </w:rPr>
      <w:t>5</w:t>
    </w:r>
    <w:r w:rsidRPr="00397CA8">
      <w:rPr>
        <w:rFonts w:eastAsia="Arial"/>
        <w:bCs/>
        <w:color w:val="000000"/>
        <w:sz w:val="20"/>
        <w:szCs w:val="20"/>
      </w:rPr>
      <w:t>, [Subject to Contract</w:t>
    </w:r>
    <w:r>
      <w:rPr>
        <w:rFonts w:eastAsia="Arial"/>
        <w:color w:val="000000"/>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1EDFF" w14:textId="77777777" w:rsidR="008A19D2" w:rsidRDefault="008A19D2">
    <w:pPr>
      <w:pBdr>
        <w:top w:val="nil"/>
        <w:left w:val="nil"/>
        <w:bottom w:val="nil"/>
        <w:right w:val="nil"/>
        <w:between w:val="nil"/>
      </w:pBdr>
      <w:tabs>
        <w:tab w:val="center" w:pos="4513"/>
        <w:tab w:val="right" w:pos="9026"/>
      </w:tabs>
      <w:spacing w:after="0"/>
      <w:rPr>
        <w:rFonts w:eastAsia="Arial"/>
        <w:b/>
        <w:color w:val="BFBFBF"/>
        <w:sz w:val="20"/>
        <w:szCs w:val="20"/>
      </w:rPr>
    </w:pPr>
    <w:r>
      <w:rPr>
        <w:rFonts w:eastAsia="Arial"/>
        <w:b/>
        <w:color w:val="BFBFBF"/>
        <w:sz w:val="20"/>
        <w:szCs w:val="20"/>
      </w:rPr>
      <w:t>Joint Schedule 3 (Insurance Requirements)</w:t>
    </w:r>
  </w:p>
  <w:p w14:paraId="1D54024A" w14:textId="77777777" w:rsidR="008A19D2" w:rsidRDefault="008A19D2">
    <w:pPr>
      <w:pBdr>
        <w:top w:val="nil"/>
        <w:left w:val="nil"/>
        <w:bottom w:val="nil"/>
        <w:right w:val="nil"/>
        <w:between w:val="nil"/>
      </w:pBdr>
      <w:tabs>
        <w:tab w:val="center" w:pos="4513"/>
        <w:tab w:val="right" w:pos="9026"/>
      </w:tabs>
      <w:spacing w:after="0"/>
      <w:rPr>
        <w:rFonts w:eastAsia="Arial"/>
        <w:color w:val="BFBFBF"/>
        <w:sz w:val="20"/>
        <w:szCs w:val="20"/>
      </w:rPr>
    </w:pPr>
    <w:r>
      <w:rPr>
        <w:rFonts w:eastAsia="Arial"/>
        <w:color w:val="BFBFBF"/>
        <w:sz w:val="20"/>
        <w:szCs w:val="20"/>
      </w:rPr>
      <w:t xml:space="preserve">Crown Copyright </w:t>
    </w:r>
  </w:p>
  <w:p w14:paraId="3AE8A2A1" w14:textId="77777777" w:rsidR="008A19D2" w:rsidRDefault="008A19D2">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4169A"/>
    <w:multiLevelType w:val="multilevel"/>
    <w:tmpl w:val="AA4831C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19685173"/>
    <w:multiLevelType w:val="multilevel"/>
    <w:tmpl w:val="B9489606"/>
    <w:lvl w:ilvl="0">
      <w:start w:val="1"/>
      <w:numFmt w:val="decimal"/>
      <w:lvlText w:val="(%1)"/>
      <w:lvlJc w:val="left"/>
      <w:pPr>
        <w:ind w:left="720" w:hanging="720"/>
      </w:pPr>
      <w:rPr>
        <w:b w:val="0"/>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1B25860"/>
    <w:multiLevelType w:val="multilevel"/>
    <w:tmpl w:val="E72069FA"/>
    <w:lvl w:ilvl="0">
      <w:start w:val="1"/>
      <w:numFmt w:val="none"/>
      <w:pStyle w:val="SchedulePart"/>
      <w:suff w:val="nothing"/>
      <w:lvlText w:val=""/>
      <w:lvlJc w:val="left"/>
      <w:pPr>
        <w:ind w:left="0" w:firstLine="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3DEE1794"/>
    <w:multiLevelType w:val="multilevel"/>
    <w:tmpl w:val="81A4E5A8"/>
    <w:lvl w:ilvl="0">
      <w:start w:val="1"/>
      <w:numFmt w:val="decimal"/>
      <w:pStyle w:val="AnnexHeading"/>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Arial" w:eastAsia="Calibri" w:hAnsi="Arial" w:cs="Arial" w:hint="default"/>
        <w:b w:val="0"/>
        <w:i w:val="0"/>
        <w:smallCaps w:val="0"/>
        <w:strike w:val="0"/>
        <w:color w:val="000000"/>
        <w:sz w:val="24"/>
        <w:szCs w:val="24"/>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4" w15:restartNumberingAfterBreak="0">
    <w:nsid w:val="425D1FC1"/>
    <w:multiLevelType w:val="multilevel"/>
    <w:tmpl w:val="E16EBF32"/>
    <w:lvl w:ilvl="0">
      <w:start w:val="1"/>
      <w:numFmt w:val="decimal"/>
      <w:pStyle w:val="11table"/>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5" w15:restartNumberingAfterBreak="0">
    <w:nsid w:val="474E3844"/>
    <w:multiLevelType w:val="multilevel"/>
    <w:tmpl w:val="96A25CCC"/>
    <w:lvl w:ilvl="0">
      <w:start w:val="1"/>
      <w:numFmt w:val="decimal"/>
      <w:pStyle w:val="AppendixText1"/>
      <w:lvlText w:val="%1."/>
      <w:lvlJc w:val="left"/>
      <w:pPr>
        <w:tabs>
          <w:tab w:val="num" w:pos="720"/>
        </w:tabs>
        <w:ind w:left="720" w:hanging="720"/>
      </w:pPr>
    </w:lvl>
    <w:lvl w:ilvl="1">
      <w:start w:val="1"/>
      <w:numFmt w:val="decimal"/>
      <w:pStyle w:val="AppendixText2"/>
      <w:lvlText w:val="%2."/>
      <w:lvlJc w:val="left"/>
      <w:pPr>
        <w:tabs>
          <w:tab w:val="num" w:pos="1440"/>
        </w:tabs>
        <w:ind w:left="1440" w:hanging="720"/>
      </w:pPr>
    </w:lvl>
    <w:lvl w:ilvl="2">
      <w:start w:val="1"/>
      <w:numFmt w:val="decimal"/>
      <w:pStyle w:val="AppendixText3"/>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pStyle w:val="AppendixText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E711DD0"/>
    <w:multiLevelType w:val="multilevel"/>
    <w:tmpl w:val="B5E220A8"/>
    <w:lvl w:ilvl="0">
      <w:start w:val="1"/>
      <w:numFmt w:val="decimal"/>
      <w:lvlText w:val="Annex %1"/>
      <w:lvlJc w:val="left"/>
      <w:pPr>
        <w:ind w:left="0" w:firstLine="0"/>
      </w:pPr>
      <w:rPr>
        <w:b w:val="0"/>
        <w:i w:val="0"/>
        <w:smallCaps w:val="0"/>
        <w:strike w:val="0"/>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ascii="Arial" w:eastAsia="Arial" w:hAnsi="Arial" w:cs="Arial" w:hint="default"/>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5D584A44"/>
    <w:multiLevelType w:val="multilevel"/>
    <w:tmpl w:val="3454CD54"/>
    <w:name w:val="lnpartnum"/>
    <w:lvl w:ilvl="0">
      <w:start w:val="1"/>
      <w:numFmt w:val="upperLetter"/>
      <w:lvlText w:val="%1"/>
      <w:lvlJc w:val="left"/>
      <w:rPr>
        <w:rFonts w:ascii="Arial Bold" w:hAnsi="Arial Bold" w:hint="default"/>
        <w:b/>
        <w:i w:val="0"/>
        <w:sz w:val="2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 w15:restartNumberingAfterBreak="0">
    <w:nsid w:val="773916C9"/>
    <w:multiLevelType w:val="multilevel"/>
    <w:tmpl w:val="8B862686"/>
    <w:name w:val="AppendixNumTemplate"/>
    <w:lvl w:ilvl="0">
      <w:start w:val="1"/>
      <w:numFmt w:val="decimal"/>
      <w:lvlText w:val="%1"/>
      <w:lvlJc w:val="left"/>
      <w:rPr>
        <w:rFonts w:ascii="Arial Bold" w:hAnsi="Arial Bold" w:hint="default"/>
        <w:b/>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1" w15:restartNumberingAfterBreak="0">
    <w:nsid w:val="7B8B4BE4"/>
    <w:multiLevelType w:val="multilevel"/>
    <w:tmpl w:val="5C56C1CA"/>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07" w:hanging="547"/>
      </w:pPr>
      <w:rPr>
        <w:rFonts w:ascii="Arial" w:eastAsia="Arial" w:hAnsi="Arial" w:cs="Arial" w:hint="default"/>
        <w:b w:val="0"/>
        <w:sz w:val="24"/>
        <w:szCs w:val="24"/>
      </w:rPr>
    </w:lvl>
    <w:lvl w:ilvl="2">
      <w:start w:val="1"/>
      <w:numFmt w:val="decimal"/>
      <w:pStyle w:val="GPSL3numberedclause"/>
      <w:lvlText w:val="%1.%2.%3"/>
      <w:lvlJc w:val="left"/>
      <w:pPr>
        <w:ind w:left="1757" w:hanging="850"/>
      </w:pPr>
      <w:rPr>
        <w:rFonts w:ascii="Arial" w:eastAsia="Arial" w:hAnsi="Arial" w:cs="Arial" w:hint="default"/>
        <w:b w:val="0"/>
        <w:sz w:val="24"/>
        <w:szCs w:val="24"/>
      </w:rPr>
    </w:lvl>
    <w:lvl w:ilvl="3">
      <w:start w:val="1"/>
      <w:numFmt w:val="lowerLetter"/>
      <w:pStyle w:val="GPSL4numberedclause"/>
      <w:lvlText w:val="(%4)"/>
      <w:lvlJc w:val="left"/>
      <w:pPr>
        <w:ind w:left="2606" w:hanging="848"/>
      </w:pPr>
      <w:rPr>
        <w:rFonts w:hint="default"/>
        <w:b w:val="0"/>
        <w:sz w:val="24"/>
        <w:szCs w:val="24"/>
      </w:rPr>
    </w:lvl>
    <w:lvl w:ilvl="4">
      <w:start w:val="1"/>
      <w:numFmt w:val="decimal"/>
      <w:pStyle w:val="GPSL5numberedclause"/>
      <w:lvlText w:val="%5."/>
      <w:lvlJc w:val="left"/>
      <w:pPr>
        <w:ind w:left="3600" w:hanging="720"/>
      </w:pPr>
      <w:rPr>
        <w:rFonts w:hint="default"/>
      </w:rPr>
    </w:lvl>
    <w:lvl w:ilvl="5">
      <w:start w:val="1"/>
      <w:numFmt w:val="decimal"/>
      <w:pStyle w:val="GPSL6numbered"/>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16cid:durableId="1623224825">
    <w:abstractNumId w:val="6"/>
  </w:num>
  <w:num w:numId="2" w16cid:durableId="1062482997">
    <w:abstractNumId w:val="0"/>
  </w:num>
  <w:num w:numId="3" w16cid:durableId="2001226585">
    <w:abstractNumId w:val="4"/>
  </w:num>
  <w:num w:numId="4" w16cid:durableId="403189339">
    <w:abstractNumId w:val="3"/>
  </w:num>
  <w:num w:numId="5" w16cid:durableId="836657378">
    <w:abstractNumId w:val="5"/>
  </w:num>
  <w:num w:numId="6" w16cid:durableId="1026566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83159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84466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1234660">
    <w:abstractNumId w:val="7"/>
  </w:num>
  <w:num w:numId="10" w16cid:durableId="2065369143">
    <w:abstractNumId w:val="8"/>
  </w:num>
  <w:num w:numId="11" w16cid:durableId="884875972">
    <w:abstractNumId w:val="8"/>
  </w:num>
  <w:num w:numId="12" w16cid:durableId="481194165">
    <w:abstractNumId w:val="8"/>
  </w:num>
  <w:num w:numId="13" w16cid:durableId="126288731">
    <w:abstractNumId w:val="8"/>
  </w:num>
  <w:num w:numId="14" w16cid:durableId="262303242">
    <w:abstractNumId w:val="11"/>
  </w:num>
  <w:num w:numId="15" w16cid:durableId="1739282908">
    <w:abstractNumId w:val="11"/>
  </w:num>
  <w:num w:numId="16" w16cid:durableId="50155360">
    <w:abstractNumId w:val="11"/>
  </w:num>
  <w:num w:numId="17" w16cid:durableId="2060981297">
    <w:abstractNumId w:val="11"/>
  </w:num>
  <w:num w:numId="18" w16cid:durableId="1144204259">
    <w:abstractNumId w:val="11"/>
  </w:num>
  <w:num w:numId="19" w16cid:durableId="871653477">
    <w:abstractNumId w:val="1"/>
  </w:num>
  <w:num w:numId="20" w16cid:durableId="1174567378">
    <w:abstractNumId w:val="10"/>
  </w:num>
  <w:num w:numId="21" w16cid:durableId="131140597">
    <w:abstractNumId w:val="2"/>
  </w:num>
  <w:num w:numId="22" w16cid:durableId="191186398">
    <w:abstractNumId w:val="9"/>
  </w:num>
  <w:num w:numId="23" w16cid:durableId="5241021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WF">
    <w15:presenceInfo w15:providerId="None" w15:userId="DWF"/>
  </w15:person>
  <w15:person w15:author="Tim Harris">
    <w15:presenceInfo w15:providerId="AD" w15:userId="S::tim.harris@londonciv.org.uk::88063cbb-341a-4de7-b893-eb463b324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Formatting/>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MORANTJ|24 July 2023 09:50:36" w:val="V2 Accept all revs and amend. NEW VERSION"/>
    <w:docVar w:name="gemDN2|GAYLEJ|25 July 2023 20:42:09" w:val="V3 - Amend TRK NV"/>
    <w:docVar w:name="gemDocNotesCount" w:val="2"/>
  </w:docVars>
  <w:rsids>
    <w:rsidRoot w:val="00640AA1"/>
    <w:rsid w:val="000275FA"/>
    <w:rsid w:val="0008191A"/>
    <w:rsid w:val="00092873"/>
    <w:rsid w:val="00157425"/>
    <w:rsid w:val="00201909"/>
    <w:rsid w:val="00326640"/>
    <w:rsid w:val="00351C70"/>
    <w:rsid w:val="00397CA8"/>
    <w:rsid w:val="003F54A7"/>
    <w:rsid w:val="004B749E"/>
    <w:rsid w:val="004C6EBD"/>
    <w:rsid w:val="00563626"/>
    <w:rsid w:val="00575B91"/>
    <w:rsid w:val="0058361A"/>
    <w:rsid w:val="005A187F"/>
    <w:rsid w:val="005C3754"/>
    <w:rsid w:val="005E5F30"/>
    <w:rsid w:val="005F6990"/>
    <w:rsid w:val="0061652B"/>
    <w:rsid w:val="00640AA1"/>
    <w:rsid w:val="00650540"/>
    <w:rsid w:val="00656859"/>
    <w:rsid w:val="00660E9D"/>
    <w:rsid w:val="006A4445"/>
    <w:rsid w:val="006A67BB"/>
    <w:rsid w:val="00752918"/>
    <w:rsid w:val="00766055"/>
    <w:rsid w:val="007C0671"/>
    <w:rsid w:val="007D5ABF"/>
    <w:rsid w:val="0087499A"/>
    <w:rsid w:val="008A19D2"/>
    <w:rsid w:val="008D31EB"/>
    <w:rsid w:val="00952A92"/>
    <w:rsid w:val="009A5916"/>
    <w:rsid w:val="00AE7224"/>
    <w:rsid w:val="00AF2E2A"/>
    <w:rsid w:val="00B322CD"/>
    <w:rsid w:val="00BA54EE"/>
    <w:rsid w:val="00DE27E5"/>
    <w:rsid w:val="00E32DB7"/>
    <w:rsid w:val="00EF2ECD"/>
    <w:rsid w:val="00F7439F"/>
    <w:rsid w:val="0B07342E"/>
    <w:rsid w:val="539FA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1045AB"/>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E9D"/>
    <w:pPr>
      <w:overflowPunct w:val="0"/>
      <w:autoSpaceDE w:val="0"/>
      <w:autoSpaceDN w:val="0"/>
      <w:adjustRightInd w:val="0"/>
      <w:textAlignment w:val="baseline"/>
    </w:pPr>
    <w:rPr>
      <w:rFonts w:ascii="Arial" w:eastAsia="Times New Roman" w:hAnsi="Arial" w:cs="Arial"/>
      <w:sz w:val="24"/>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rsid w:val="00660E9D"/>
    <w:pPr>
      <w:keepNext/>
      <w:numPr>
        <w:numId w:val="18"/>
      </w:numPr>
      <w:tabs>
        <w:tab w:val="left" w:pos="0"/>
      </w:tabs>
      <w:overflowPunct/>
      <w:autoSpaceDE/>
      <w:autoSpaceDN/>
      <w:spacing w:before="120"/>
      <w:jc w:val="left"/>
      <w:textAlignment w:val="auto"/>
      <w:outlineLvl w:val="1"/>
    </w:pPr>
    <w:rPr>
      <w:rFonts w:ascii="Arial Bold" w:eastAsia="STZhongsong" w:hAnsi="Arial Bold"/>
      <w:b/>
      <w:szCs w:val="24"/>
      <w:lang w:eastAsia="zh-CN"/>
    </w:rPr>
  </w:style>
  <w:style w:type="paragraph" w:customStyle="1" w:styleId="GPSL3numberedclause">
    <w:name w:val="GPS L3 numbered clause"/>
    <w:basedOn w:val="GPSL2numberedclause"/>
    <w:link w:val="GPSL3numberedclauseChar"/>
    <w:qFormat/>
    <w:rsid w:val="00660E9D"/>
    <w:pPr>
      <w:numPr>
        <w:ilvl w:val="2"/>
      </w:numPr>
      <w:tabs>
        <w:tab w:val="left" w:pos="1985"/>
        <w:tab w:val="left" w:pos="2127"/>
      </w:tabs>
    </w:pPr>
  </w:style>
  <w:style w:type="paragraph" w:customStyle="1" w:styleId="GPSL4numberedclause">
    <w:name w:val="GPS L4 numbered clause"/>
    <w:basedOn w:val="GPSL3numberedclause"/>
    <w:link w:val="GPSL4numberedclauseChar"/>
    <w:qFormat/>
    <w:rsid w:val="00660E9D"/>
    <w:pPr>
      <w:numPr>
        <w:ilvl w:val="3"/>
      </w:numPr>
      <w:tabs>
        <w:tab w:val="clear" w:pos="1985"/>
        <w:tab w:val="clear" w:pos="2127"/>
      </w:tabs>
    </w:pPr>
    <w:rPr>
      <w:szCs w:val="20"/>
    </w:rPr>
  </w:style>
  <w:style w:type="character" w:customStyle="1" w:styleId="GPSL4numberedclauseChar">
    <w:name w:val="GPS L4 numbered clause Char"/>
    <w:link w:val="GPSL4numberedclause"/>
    <w:locked/>
    <w:rsid w:val="00660E9D"/>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rsid w:val="00660E9D"/>
    <w:pPr>
      <w:numPr>
        <w:ilvl w:val="4"/>
      </w:numPr>
      <w:tabs>
        <w:tab w:val="left" w:pos="3402"/>
      </w:tabs>
    </w:pPr>
  </w:style>
  <w:style w:type="paragraph" w:customStyle="1" w:styleId="SchedulePart">
    <w:name w:val="Schedule Part"/>
    <w:basedOn w:val="Normal"/>
    <w:next w:val="Normal"/>
    <w:uiPriority w:val="13"/>
    <w:qFormat/>
    <w:rsid w:val="00660E9D"/>
    <w:pPr>
      <w:keepNext/>
      <w:numPr>
        <w:numId w:val="21"/>
      </w:numPr>
      <w:overflowPunct/>
      <w:autoSpaceDE/>
      <w:autoSpaceDN/>
      <w:adjustRightInd/>
      <w:spacing w:before="120"/>
      <w:jc w:val="left"/>
      <w:textAlignment w:val="auto"/>
    </w:pPr>
    <w:rPr>
      <w:rFonts w:ascii="Arial Bold" w:hAnsi="Arial Bold" w:cs="Times New Roman"/>
      <w:b/>
      <w:sz w:val="28"/>
      <w:szCs w:val="20"/>
    </w:rPr>
  </w:style>
  <w:style w:type="paragraph" w:customStyle="1" w:styleId="GPSL6numbered">
    <w:name w:val="GPS L6 numbered"/>
    <w:basedOn w:val="GPSL5numberedclause"/>
    <w:qFormat/>
    <w:pPr>
      <w:numPr>
        <w:ilvl w:val="5"/>
      </w:numPr>
      <w:tabs>
        <w:tab w:val="left" w:pos="3686"/>
      </w:tabs>
    </w:pPr>
  </w:style>
  <w:style w:type="character" w:customStyle="1" w:styleId="GPSL3numberedclauseChar">
    <w:name w:val="GPS L3 numbered clause Char"/>
    <w:link w:val="GPSL3numberedclause"/>
    <w:locked/>
    <w:rsid w:val="00660E9D"/>
    <w:rPr>
      <w:rFonts w:ascii="Arial" w:eastAsia="Times New Roman" w:hAnsi="Arial" w:cs="Arial"/>
      <w:sz w:val="24"/>
      <w:szCs w:val="24"/>
      <w:lang w:eastAsia="zh-CN"/>
    </w:r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table" w:styleId="TableGrid">
    <w:name w:val="Table Grid"/>
    <w:basedOn w:val="TableNormal"/>
    <w:uiPriority w:val="59"/>
    <w:pPr>
      <w:spacing w:after="0"/>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customStyle="1" w:styleId="11table">
    <w:name w:val="1.1 table"/>
    <w:basedOn w:val="Normal"/>
    <w:qFormat/>
    <w:pPr>
      <w:numPr>
        <w:numId w:val="3"/>
      </w:numPr>
      <w:overflowPunct/>
      <w:autoSpaceDE/>
      <w:adjustRightInd/>
      <w:spacing w:after="0"/>
      <w:jc w:val="left"/>
      <w:textAlignment w:val="auto"/>
    </w:pPr>
    <w:rPr>
      <w:rFonts w:eastAsia="STZhongsong" w:cs="Times New Roman"/>
      <w:b/>
      <w:lang w:eastAsia="zh-CN"/>
    </w:rPr>
  </w:style>
  <w:style w:type="numbering" w:customStyle="1" w:styleId="LFO9">
    <w:name w:val="LFO9"/>
    <w:basedOn w:val="NoList"/>
  </w:style>
  <w:style w:type="paragraph" w:styleId="Revision">
    <w:name w:val="Revision"/>
    <w:hidden/>
    <w:uiPriority w:val="99"/>
    <w:semiHidden/>
    <w:pPr>
      <w:spacing w:after="0"/>
    </w:pPr>
    <w:rPr>
      <w:rFonts w:eastAsia="Times New Roman"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AnnexHeading">
    <w:name w:val="Annex Heading"/>
    <w:basedOn w:val="Normal"/>
    <w:next w:val="Normal"/>
    <w:rsid w:val="000A68B8"/>
    <w:pPr>
      <w:numPr>
        <w:numId w:val="4"/>
      </w:numPr>
      <w:overflowPunct/>
      <w:autoSpaceDE/>
      <w:autoSpaceDN/>
      <w:adjustRightInd/>
      <w:spacing w:before="100" w:after="300"/>
      <w:jc w:val="center"/>
      <w:textAlignment w:val="auto"/>
    </w:pPr>
    <w:rPr>
      <w:rFonts w:ascii="Arial Bold" w:hAnsi="Arial Bold" w:cs="Times New Roman"/>
      <w:b/>
      <w:caps/>
      <w:szCs w:val="24"/>
    </w:rPr>
  </w:style>
  <w:style w:type="paragraph" w:customStyle="1" w:styleId="AppendixText1">
    <w:name w:val="Appendix Text 1"/>
    <w:basedOn w:val="Normal"/>
    <w:next w:val="Normal"/>
    <w:rsid w:val="000A68B8"/>
    <w:pPr>
      <w:numPr>
        <w:numId w:val="5"/>
      </w:numPr>
      <w:overflowPunct/>
      <w:autoSpaceDE/>
      <w:autoSpaceDN/>
      <w:adjustRightInd/>
      <w:spacing w:before="100" w:after="200"/>
      <w:jc w:val="left"/>
      <w:textAlignment w:val="auto"/>
    </w:pPr>
    <w:rPr>
      <w:rFonts w:cs="Times New Roman"/>
      <w:b/>
      <w:szCs w:val="24"/>
    </w:rPr>
  </w:style>
  <w:style w:type="paragraph" w:customStyle="1" w:styleId="AppendixText2">
    <w:name w:val="Appendix Text 2"/>
    <w:basedOn w:val="AppendixText1"/>
    <w:next w:val="Normal"/>
    <w:rsid w:val="000A68B8"/>
    <w:pPr>
      <w:numPr>
        <w:ilvl w:val="1"/>
      </w:numPr>
    </w:pPr>
    <w:rPr>
      <w:b w:val="0"/>
    </w:rPr>
  </w:style>
  <w:style w:type="paragraph" w:customStyle="1" w:styleId="AppendixText3">
    <w:name w:val="Appendix Text 3"/>
    <w:basedOn w:val="Normal"/>
    <w:next w:val="Normal"/>
    <w:rsid w:val="000A68B8"/>
    <w:pPr>
      <w:numPr>
        <w:ilvl w:val="2"/>
        <w:numId w:val="5"/>
      </w:numPr>
      <w:tabs>
        <w:tab w:val="left" w:pos="720"/>
        <w:tab w:val="left" w:pos="1803"/>
      </w:tabs>
      <w:overflowPunct/>
      <w:autoSpaceDE/>
      <w:autoSpaceDN/>
      <w:adjustRightInd/>
      <w:spacing w:before="100" w:after="200"/>
      <w:jc w:val="left"/>
      <w:textAlignment w:val="auto"/>
    </w:pPr>
    <w:rPr>
      <w:rFonts w:cs="Times New Roman"/>
      <w:szCs w:val="24"/>
    </w:rPr>
  </w:style>
  <w:style w:type="paragraph" w:customStyle="1" w:styleId="AppendixText4">
    <w:name w:val="Appendix Text 4"/>
    <w:basedOn w:val="Normal"/>
    <w:next w:val="Normal"/>
    <w:rsid w:val="000A68B8"/>
    <w:pPr>
      <w:numPr>
        <w:ilvl w:val="3"/>
        <w:numId w:val="5"/>
      </w:numPr>
      <w:tabs>
        <w:tab w:val="left" w:pos="720"/>
        <w:tab w:val="left" w:pos="1803"/>
      </w:tabs>
      <w:overflowPunct/>
      <w:autoSpaceDE/>
      <w:autoSpaceDN/>
      <w:adjustRightInd/>
      <w:spacing w:before="100" w:after="200"/>
      <w:jc w:val="left"/>
      <w:textAlignment w:val="auto"/>
    </w:pPr>
    <w:rPr>
      <w:rFonts w:cs="Times New Roman"/>
      <w:szCs w:val="24"/>
    </w:rPr>
  </w:style>
  <w:style w:type="paragraph" w:customStyle="1" w:styleId="AppendixText5">
    <w:name w:val="Appendix Text 5"/>
    <w:basedOn w:val="Normal"/>
    <w:next w:val="Normal"/>
    <w:rsid w:val="000A68B8"/>
    <w:pPr>
      <w:numPr>
        <w:ilvl w:val="4"/>
        <w:numId w:val="5"/>
      </w:numPr>
      <w:tabs>
        <w:tab w:val="left" w:pos="720"/>
        <w:tab w:val="left" w:pos="2523"/>
      </w:tabs>
      <w:overflowPunct/>
      <w:autoSpaceDE/>
      <w:autoSpaceDN/>
      <w:adjustRightInd/>
      <w:spacing w:before="100" w:after="200"/>
      <w:jc w:val="left"/>
      <w:textAlignment w:val="auto"/>
    </w:pPr>
    <w:rPr>
      <w:rFonts w:cs="Times New Roman"/>
      <w:szCs w:val="24"/>
    </w:rPr>
  </w:style>
  <w:style w:type="paragraph" w:customStyle="1" w:styleId="PartHeading">
    <w:name w:val="Part Heading"/>
    <w:basedOn w:val="Normal"/>
    <w:next w:val="Normal"/>
    <w:rsid w:val="000A68B8"/>
    <w:pPr>
      <w:tabs>
        <w:tab w:val="num" w:pos="720"/>
      </w:tabs>
      <w:overflowPunct/>
      <w:autoSpaceDE/>
      <w:autoSpaceDN/>
      <w:adjustRightInd/>
      <w:spacing w:before="100" w:after="200"/>
      <w:ind w:left="720" w:hanging="720"/>
      <w:jc w:val="center"/>
      <w:textAlignment w:val="auto"/>
    </w:pPr>
    <w:rPr>
      <w:rFonts w:ascii="Arial Bold" w:hAnsi="Arial Bold" w:cs="Times New Roman"/>
      <w:b/>
      <w:caps/>
      <w:szCs w:val="24"/>
    </w:rPr>
  </w:style>
  <w:style w:type="paragraph" w:customStyle="1" w:styleId="AnnextoPart">
    <w:name w:val="Annex to Part"/>
    <w:basedOn w:val="PartHeading"/>
    <w:rsid w:val="000A68B8"/>
    <w:pPr>
      <w:numPr>
        <w:ilvl w:val="1"/>
      </w:numPr>
      <w:tabs>
        <w:tab w:val="num" w:pos="720"/>
      </w:tabs>
      <w:ind w:left="720" w:hanging="720"/>
    </w:pPr>
    <w:rPr>
      <w:caps w:val="0"/>
    </w:rPr>
  </w:style>
  <w:style w:type="paragraph" w:customStyle="1" w:styleId="AppendixText6">
    <w:name w:val="Appendix Text 6"/>
    <w:basedOn w:val="AppendixText5"/>
    <w:rsid w:val="000A68B8"/>
    <w:pPr>
      <w:numPr>
        <w:ilvl w:val="5"/>
      </w:numPr>
    </w:pPr>
  </w:style>
  <w:style w:type="table" w:customStyle="1" w:styleId="TableGrid1">
    <w:name w:val="Table Grid1"/>
    <w:basedOn w:val="TableNormal"/>
    <w:next w:val="TableGrid"/>
    <w:uiPriority w:val="59"/>
    <w:rsid w:val="000A68B8"/>
    <w:pPr>
      <w:spacing w:after="0"/>
      <w:jc w:val="left"/>
    </w:pPr>
    <w:rPr>
      <w:rFonts w:ascii="Arial" w:eastAsia="Times New Roman" w:hAnsi="Arial"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31BD"/>
    <w:pPr>
      <w:ind w:left="720"/>
      <w:contextualSpacing/>
    </w:pPr>
  </w:style>
  <w:style w:type="character" w:styleId="Hyperlink">
    <w:name w:val="Hyperlink"/>
    <w:basedOn w:val="DefaultParagraphFont"/>
    <w:uiPriority w:val="99"/>
    <w:unhideWhenUsed/>
    <w:rsid w:val="007172FD"/>
    <w:rPr>
      <w:color w:val="0000FF" w:themeColor="hyperlink"/>
      <w:u w:val="single"/>
    </w:rPr>
  </w:style>
  <w:style w:type="character" w:customStyle="1" w:styleId="UnresolvedMention1">
    <w:name w:val="Unresolved Mention1"/>
    <w:basedOn w:val="DefaultParagraphFont"/>
    <w:uiPriority w:val="99"/>
    <w:semiHidden/>
    <w:unhideWhenUsed/>
    <w:rsid w:val="007172FD"/>
    <w:rPr>
      <w:color w:val="605E5C"/>
      <w:shd w:val="clear" w:color="auto" w:fill="E1DFDD"/>
    </w:rPr>
  </w:style>
  <w:style w:type="paragraph" w:customStyle="1" w:styleId="ScheduleText1">
    <w:name w:val="Schedule Text 1"/>
    <w:basedOn w:val="Normal"/>
    <w:next w:val="Normal"/>
    <w:rsid w:val="00FF2902"/>
    <w:pPr>
      <w:tabs>
        <w:tab w:val="num" w:pos="720"/>
      </w:tabs>
      <w:overflowPunct/>
      <w:autoSpaceDE/>
      <w:autoSpaceDN/>
      <w:adjustRightInd/>
      <w:spacing w:before="100" w:after="200"/>
      <w:ind w:left="720" w:hanging="720"/>
      <w:jc w:val="left"/>
      <w:textAlignment w:val="auto"/>
    </w:pPr>
    <w:rPr>
      <w:rFonts w:cs="Times New Roman"/>
      <w:b/>
      <w:szCs w:val="24"/>
    </w:rPr>
  </w:style>
  <w:style w:type="paragraph" w:customStyle="1" w:styleId="ScheduleText2">
    <w:name w:val="Schedule Text 2"/>
    <w:basedOn w:val="ScheduleText1"/>
    <w:next w:val="Normal"/>
    <w:rsid w:val="00FF2902"/>
    <w:pPr>
      <w:numPr>
        <w:ilvl w:val="1"/>
      </w:numPr>
      <w:tabs>
        <w:tab w:val="num" w:pos="720"/>
      </w:tabs>
      <w:ind w:left="720" w:hanging="720"/>
    </w:pPr>
    <w:rPr>
      <w:b w:val="0"/>
    </w:rPr>
  </w:style>
  <w:style w:type="paragraph" w:customStyle="1" w:styleId="ScheduleText3">
    <w:name w:val="Schedule Text 3"/>
    <w:basedOn w:val="Normal"/>
    <w:next w:val="Normal"/>
    <w:rsid w:val="00FF2902"/>
    <w:pPr>
      <w:tabs>
        <w:tab w:val="left" w:pos="720"/>
        <w:tab w:val="left" w:pos="1803"/>
        <w:tab w:val="num" w:pos="2160"/>
      </w:tabs>
      <w:overflowPunct/>
      <w:autoSpaceDE/>
      <w:autoSpaceDN/>
      <w:adjustRightInd/>
      <w:spacing w:before="100" w:after="200"/>
      <w:ind w:left="2160" w:hanging="720"/>
      <w:jc w:val="left"/>
      <w:textAlignment w:val="auto"/>
    </w:pPr>
    <w:rPr>
      <w:rFonts w:cs="Times New Roman"/>
      <w:szCs w:val="24"/>
    </w:rPr>
  </w:style>
  <w:style w:type="paragraph" w:customStyle="1" w:styleId="ScheduleText4">
    <w:name w:val="Schedule Text 4"/>
    <w:basedOn w:val="Normal"/>
    <w:next w:val="Normal"/>
    <w:rsid w:val="00FF2902"/>
    <w:pPr>
      <w:tabs>
        <w:tab w:val="left" w:pos="720"/>
        <w:tab w:val="left" w:pos="1803"/>
        <w:tab w:val="num" w:pos="2880"/>
      </w:tabs>
      <w:overflowPunct/>
      <w:autoSpaceDE/>
      <w:autoSpaceDN/>
      <w:adjustRightInd/>
      <w:spacing w:before="100" w:after="200"/>
      <w:ind w:left="2880" w:hanging="720"/>
      <w:jc w:val="left"/>
      <w:textAlignment w:val="auto"/>
    </w:pPr>
    <w:rPr>
      <w:rFonts w:cs="Times New Roman"/>
      <w:szCs w:val="24"/>
    </w:rPr>
  </w:style>
  <w:style w:type="paragraph" w:customStyle="1" w:styleId="ScheduleText5">
    <w:name w:val="Schedule Text 5"/>
    <w:basedOn w:val="Normal"/>
    <w:next w:val="Normal"/>
    <w:rsid w:val="00FF2902"/>
    <w:pPr>
      <w:tabs>
        <w:tab w:val="left" w:pos="720"/>
        <w:tab w:val="left" w:pos="2523"/>
        <w:tab w:val="num" w:pos="3600"/>
      </w:tabs>
      <w:overflowPunct/>
      <w:autoSpaceDE/>
      <w:autoSpaceDN/>
      <w:adjustRightInd/>
      <w:spacing w:before="100" w:after="200"/>
      <w:ind w:left="3600" w:hanging="720"/>
      <w:jc w:val="left"/>
      <w:textAlignment w:val="auto"/>
    </w:pPr>
    <w:rPr>
      <w:rFonts w:cs="Times New Roman"/>
      <w:szCs w:val="24"/>
    </w:rPr>
  </w:style>
  <w:style w:type="paragraph" w:customStyle="1" w:styleId="ScheduleText6">
    <w:name w:val="Schedule Text 6"/>
    <w:basedOn w:val="ScheduleText5"/>
    <w:rsid w:val="00FF2902"/>
    <w:pPr>
      <w:numPr>
        <w:ilvl w:val="5"/>
      </w:numPr>
      <w:tabs>
        <w:tab w:val="num" w:pos="3600"/>
      </w:tabs>
      <w:ind w:left="3600" w:hanging="720"/>
    </w:pPr>
  </w:style>
  <w:style w:type="paragraph" w:customStyle="1" w:styleId="ScheduleText7">
    <w:name w:val="Schedule Text 7"/>
    <w:basedOn w:val="ScheduleText6"/>
    <w:rsid w:val="00FF2902"/>
    <w:pPr>
      <w:numPr>
        <w:ilvl w:val="6"/>
      </w:numPr>
      <w:tabs>
        <w:tab w:val="num" w:pos="3600"/>
      </w:tabs>
      <w:ind w:left="3600" w:hanging="720"/>
    </w:pPr>
  </w:style>
  <w:style w:type="table" w:customStyle="1" w:styleId="a">
    <w:basedOn w:val="TableNormal"/>
    <w:pPr>
      <w:spacing w:after="0"/>
      <w:jc w:val="left"/>
    </w:pPr>
    <w:rPr>
      <w:rFonts w:ascii="Arial" w:eastAsia="Arial" w:hAnsi="Arial" w:cs="Arial"/>
      <w:color w:val="000000"/>
      <w:sz w:val="20"/>
      <w:szCs w:val="20"/>
    </w:rPr>
    <w:tblPr>
      <w:tblStyleRowBandSize w:val="1"/>
      <w:tblStyleColBandSize w:val="1"/>
    </w:tblPr>
  </w:style>
  <w:style w:type="paragraph" w:customStyle="1" w:styleId="Annex">
    <w:name w:val="Annex"/>
    <w:basedOn w:val="Normal"/>
    <w:next w:val="Normal"/>
    <w:uiPriority w:val="23"/>
    <w:qFormat/>
    <w:rsid w:val="00660E9D"/>
    <w:pPr>
      <w:numPr>
        <w:numId w:val="9"/>
      </w:numPr>
      <w:overflowPunct/>
      <w:autoSpaceDE/>
      <w:autoSpaceDN/>
      <w:adjustRightInd/>
      <w:spacing w:after="200"/>
      <w:jc w:val="left"/>
      <w:textAlignment w:val="auto"/>
    </w:pPr>
    <w:rPr>
      <w:rFonts w:cs="Times New Roman"/>
      <w:b/>
      <w:sz w:val="36"/>
      <w:szCs w:val="20"/>
    </w:rPr>
  </w:style>
  <w:style w:type="paragraph" w:customStyle="1" w:styleId="GPsDefinition">
    <w:name w:val="GPs Definition"/>
    <w:basedOn w:val="Normal"/>
    <w:qFormat/>
    <w:rsid w:val="00660E9D"/>
    <w:pPr>
      <w:numPr>
        <w:numId w:val="13"/>
      </w:numPr>
      <w:tabs>
        <w:tab w:val="left" w:pos="-9"/>
      </w:tabs>
      <w:spacing w:before="120" w:after="120"/>
    </w:pPr>
    <w:rPr>
      <w:szCs w:val="24"/>
      <w:lang w:eastAsia="en-AU"/>
    </w:rPr>
  </w:style>
  <w:style w:type="paragraph" w:customStyle="1" w:styleId="GPSDefinitionL2">
    <w:name w:val="GPS Definition L2"/>
    <w:basedOn w:val="GPsDefinition"/>
    <w:qFormat/>
    <w:rsid w:val="00660E9D"/>
    <w:pPr>
      <w:numPr>
        <w:ilvl w:val="1"/>
      </w:numPr>
      <w:tabs>
        <w:tab w:val="clear" w:pos="-9"/>
        <w:tab w:val="left" w:pos="144"/>
      </w:tabs>
    </w:pPr>
  </w:style>
  <w:style w:type="paragraph" w:customStyle="1" w:styleId="GPSDefinitionL3">
    <w:name w:val="GPS Definition L3"/>
    <w:basedOn w:val="GPSDefinitionL2"/>
    <w:qFormat/>
    <w:rsid w:val="00660E9D"/>
    <w:pPr>
      <w:numPr>
        <w:ilvl w:val="2"/>
      </w:numPr>
    </w:pPr>
  </w:style>
  <w:style w:type="paragraph" w:customStyle="1" w:styleId="GPSDefinitionL4">
    <w:name w:val="GPS Definition L4"/>
    <w:basedOn w:val="GPSDefinitionL3"/>
    <w:qFormat/>
    <w:rsid w:val="00660E9D"/>
    <w:pPr>
      <w:numPr>
        <w:ilvl w:val="3"/>
      </w:numPr>
    </w:pPr>
  </w:style>
  <w:style w:type="paragraph" w:customStyle="1" w:styleId="GPSL2numberedclause">
    <w:name w:val="GPS L2 numbered clause"/>
    <w:basedOn w:val="Normal"/>
    <w:link w:val="GPSL2numberedclauseChar1"/>
    <w:qFormat/>
    <w:rsid w:val="00660E9D"/>
    <w:pPr>
      <w:numPr>
        <w:ilvl w:val="1"/>
        <w:numId w:val="18"/>
      </w:numPr>
      <w:overflowPunct/>
      <w:autoSpaceDE/>
      <w:autoSpaceDN/>
      <w:spacing w:before="120" w:after="120"/>
      <w:jc w:val="left"/>
      <w:textAlignment w:val="auto"/>
    </w:pPr>
    <w:rPr>
      <w:szCs w:val="24"/>
      <w:lang w:eastAsia="zh-CN"/>
    </w:rPr>
  </w:style>
  <w:style w:type="character" w:customStyle="1" w:styleId="GPSL2numberedclauseChar1">
    <w:name w:val="GPS L2 numbered clause Char1"/>
    <w:link w:val="GPSL2numberedclause"/>
    <w:rsid w:val="00660E9D"/>
    <w:rPr>
      <w:rFonts w:ascii="Arial" w:eastAsia="Times New Roman" w:hAnsi="Arial" w:cs="Arial"/>
      <w:sz w:val="24"/>
      <w:szCs w:val="24"/>
      <w:lang w:eastAsia="zh-CN"/>
    </w:rPr>
  </w:style>
  <w:style w:type="paragraph" w:customStyle="1" w:styleId="GPSL2Indent">
    <w:name w:val="GPS L2 Indent"/>
    <w:basedOn w:val="GPSL2numberedclause"/>
    <w:link w:val="GPSL2IndentChar"/>
    <w:qFormat/>
    <w:rsid w:val="00660E9D"/>
    <w:pPr>
      <w:numPr>
        <w:ilvl w:val="0"/>
        <w:numId w:val="0"/>
      </w:numPr>
      <w:tabs>
        <w:tab w:val="left" w:pos="709"/>
        <w:tab w:val="left" w:pos="2127"/>
      </w:tabs>
      <w:ind w:left="360"/>
    </w:pPr>
  </w:style>
  <w:style w:type="character" w:customStyle="1" w:styleId="GPSL2IndentChar">
    <w:name w:val="GPS L2 Indent Char"/>
    <w:link w:val="GPSL2Indent"/>
    <w:rsid w:val="00660E9D"/>
    <w:rPr>
      <w:rFonts w:ascii="Arial" w:eastAsia="Times New Roman" w:hAnsi="Arial" w:cs="Arial"/>
      <w:sz w:val="24"/>
      <w:szCs w:val="24"/>
      <w:lang w:eastAsia="zh-CN"/>
    </w:rPr>
  </w:style>
  <w:style w:type="paragraph" w:customStyle="1" w:styleId="GPSL3Indent">
    <w:name w:val="GPS L3 Indent"/>
    <w:basedOn w:val="Normal"/>
    <w:rsid w:val="00660E9D"/>
    <w:pPr>
      <w:tabs>
        <w:tab w:val="left" w:pos="2127"/>
      </w:tabs>
      <w:overflowPunct/>
      <w:autoSpaceDE/>
      <w:autoSpaceDN/>
      <w:spacing w:before="120" w:after="120"/>
      <w:ind w:left="864"/>
      <w:textAlignment w:val="auto"/>
    </w:pPr>
    <w:rPr>
      <w:szCs w:val="24"/>
      <w:lang w:val="en-US" w:eastAsia="zh-CN"/>
    </w:rPr>
  </w:style>
  <w:style w:type="character" w:customStyle="1" w:styleId="GPSL5numberedclauseChar">
    <w:name w:val="GPS L5 numbered clause Char"/>
    <w:link w:val="GPSL5numberedclause"/>
    <w:rsid w:val="00660E9D"/>
    <w:rPr>
      <w:rFonts w:ascii="Arial" w:eastAsia="Times New Roman" w:hAnsi="Arial" w:cs="Arial"/>
      <w:sz w:val="24"/>
      <w:szCs w:val="20"/>
      <w:lang w:eastAsia="zh-CN"/>
    </w:rPr>
  </w:style>
  <w:style w:type="character" w:styleId="Strong">
    <w:name w:val="Strong"/>
    <w:basedOn w:val="DefaultParagraphFont"/>
    <w:uiPriority w:val="22"/>
    <w:qFormat/>
    <w:rsid w:val="004C6E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769616">
      <w:bodyDiv w:val="1"/>
      <w:marLeft w:val="0"/>
      <w:marRight w:val="0"/>
      <w:marTop w:val="0"/>
      <w:marBottom w:val="0"/>
      <w:divBdr>
        <w:top w:val="none" w:sz="0" w:space="0" w:color="auto"/>
        <w:left w:val="none" w:sz="0" w:space="0" w:color="auto"/>
        <w:bottom w:val="none" w:sz="0" w:space="0" w:color="auto"/>
        <w:right w:val="none" w:sz="0" w:space="0" w:color="auto"/>
      </w:divBdr>
    </w:div>
    <w:div w:id="1995453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sets.publishing.service.gov.uk/government/uploads/system/uploads/attachment_data/file/1067778/MSC-Guidance-v2.0.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Sd77NNc2V2OKhWLNrjWTOq1tw==">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</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5600DB-CA2C-4FC5-9DD5-2781A36A66E2}">
  <ds:schemaRefs>
    <ds:schemaRef ds:uri="http://schemas.microsoft.com/sharepoint/v3/contenttype/forms"/>
  </ds:schemaRefs>
</ds:datastoreItem>
</file>

<file path=customXml/itemProps2.xml><?xml version="1.0" encoding="utf-8"?>
<ds:datastoreItem xmlns:ds="http://schemas.openxmlformats.org/officeDocument/2006/customXml" ds:itemID="{4BEF3497-E010-4ABC-AF11-4583EFCC9A3D}">
  <ds:schemaRefs>
    <ds:schemaRef ds:uri="http://purl.org/dc/elements/1.1/"/>
    <ds:schemaRef ds:uri="b89ac767-3006-48e0-b89a-3208f6fd0e59"/>
    <ds:schemaRef ds:uri="http://schemas.microsoft.com/office/2006/documentManagement/types"/>
    <ds:schemaRef ds:uri="http://www.w3.org/XML/1998/namespace"/>
    <ds:schemaRef ds:uri="http://schemas.microsoft.com/office/infopath/2007/PartnerControls"/>
    <ds:schemaRef ds:uri="http://purl.org/dc/terms/"/>
    <ds:schemaRef ds:uri="http://purl.org/dc/dcmitype/"/>
    <ds:schemaRef ds:uri="ee7f6635-0c65-459d-902b-80a23c582fa6"/>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4.xml><?xml version="1.0" encoding="utf-8"?>
<ds:datastoreItem xmlns:ds="http://schemas.openxmlformats.org/officeDocument/2006/customXml" ds:itemID="{0AE85743-088E-489B-9C8D-F04A624930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2160</Words>
  <Characters>12312</Characters>
  <Application>Microsoft Office Word</Application>
  <DocSecurity>0</DocSecurity>
  <PresentationFormat/>
  <Lines>102</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Tim Harris</cp:lastModifiedBy>
  <cp:revision>22</cp:revision>
  <dcterms:created xsi:type="dcterms:W3CDTF">2023-07-27T02:29:00Z</dcterms:created>
  <dcterms:modified xsi:type="dcterms:W3CDTF">2025-06-11T14:50:00Z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91178369-1</vt:lpwstr>
  </property>
  <property fmtid="{D5CDD505-2E9C-101B-9397-08002B2CF9AE}" pid="3" name="ContentTypeId">
    <vt:lpwstr>0x010100C961977D22144940BE614E77C8D36CCF</vt:lpwstr>
  </property>
  <property fmtid="{D5CDD505-2E9C-101B-9397-08002B2CF9AE}" pid="4" name="MediaServiceImageTags">
    <vt:lpwstr/>
  </property>
  <property fmtid="{D5CDD505-2E9C-101B-9397-08002B2CF9AE}" pid="5" name="ClassificationContentMarkingFooterShapeIds">
    <vt:lpwstr>1655f1b5,5278a04f,368e3af0</vt:lpwstr>
  </property>
  <property fmtid="{D5CDD505-2E9C-101B-9397-08002B2CF9AE}" pid="6" name="ClassificationContentMarkingFooterFontProps">
    <vt:lpwstr>#000000,10,Calibri</vt:lpwstr>
  </property>
  <property fmtid="{D5CDD505-2E9C-101B-9397-08002B2CF9AE}" pid="7" name="ClassificationContentMarkingFooterText">
    <vt:lpwstr>Unrestricted Document</vt:lpwstr>
  </property>
  <property fmtid="{D5CDD505-2E9C-101B-9397-08002B2CF9AE}" pid="8" name="MSIP_Label_04c8c431-0d04-444c-8584-488befb681e4_Enabled">
    <vt:lpwstr>true</vt:lpwstr>
  </property>
  <property fmtid="{D5CDD505-2E9C-101B-9397-08002B2CF9AE}" pid="9" name="MSIP_Label_04c8c431-0d04-444c-8584-488befb681e4_SetDate">
    <vt:lpwstr>2025-06-11T14:35:41Z</vt:lpwstr>
  </property>
  <property fmtid="{D5CDD505-2E9C-101B-9397-08002B2CF9AE}" pid="10" name="MSIP_Label_04c8c431-0d04-444c-8584-488befb681e4_Method">
    <vt:lpwstr>Standard</vt:lpwstr>
  </property>
  <property fmtid="{D5CDD505-2E9C-101B-9397-08002B2CF9AE}" pid="11" name="MSIP_Label_04c8c431-0d04-444c-8584-488befb681e4_Name">
    <vt:lpwstr>Unrestricted</vt:lpwstr>
  </property>
  <property fmtid="{D5CDD505-2E9C-101B-9397-08002B2CF9AE}" pid="12" name="MSIP_Label_04c8c431-0d04-444c-8584-488befb681e4_SiteId">
    <vt:lpwstr>060db25a-21a5-44fa-9aeb-55b64ef85350</vt:lpwstr>
  </property>
  <property fmtid="{D5CDD505-2E9C-101B-9397-08002B2CF9AE}" pid="13" name="MSIP_Label_04c8c431-0d04-444c-8584-488befb681e4_ActionId">
    <vt:lpwstr>aeaf3a52-7d11-4ae5-9d32-dbac67da109c</vt:lpwstr>
  </property>
  <property fmtid="{D5CDD505-2E9C-101B-9397-08002B2CF9AE}" pid="14" name="MSIP_Label_04c8c431-0d04-444c-8584-488befb681e4_ContentBits">
    <vt:lpwstr>2</vt:lpwstr>
  </property>
  <property fmtid="{D5CDD505-2E9C-101B-9397-08002B2CF9AE}" pid="15" name="MSIP_Label_04c8c431-0d04-444c-8584-488befb681e4_Tag">
    <vt:lpwstr>10, 3, 0, 1</vt:lpwstr>
  </property>
</Properties>
</file>